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EFE219" w14:textId="015C5DB3" w:rsidR="00AD0316" w:rsidRPr="00F87692" w:rsidRDefault="00335321" w:rsidP="00AF3482">
      <w:pPr>
        <w:tabs>
          <w:tab w:val="left" w:pos="360"/>
          <w:tab w:val="left" w:pos="720"/>
          <w:tab w:val="left" w:pos="1080"/>
          <w:tab w:val="left" w:pos="5760"/>
        </w:tabs>
        <w:jc w:val="both"/>
        <w:rPr>
          <w:rFonts w:ascii="Times New Roman" w:eastAsia="Calibri" w:hAnsi="Times New Roman" w:cs="Times New Roman"/>
          <w:sz w:val="22"/>
          <w:szCs w:val="22"/>
        </w:rPr>
      </w:pPr>
      <w:r>
        <w:rPr>
          <w:rFonts w:ascii="Times New Roman" w:hAnsi="Times New Roman" w:cs="Times New Roman"/>
          <w:sz w:val="22"/>
          <w:szCs w:val="22"/>
        </w:rPr>
        <w:t>[Date]</w:t>
      </w:r>
    </w:p>
    <w:p w14:paraId="3BC198FF" w14:textId="77777777" w:rsidR="00AD0316" w:rsidRDefault="00AD0316" w:rsidP="00AF3482">
      <w:pPr>
        <w:tabs>
          <w:tab w:val="left" w:pos="360"/>
          <w:tab w:val="left" w:pos="720"/>
          <w:tab w:val="left" w:pos="1080"/>
          <w:tab w:val="left" w:pos="5760"/>
        </w:tabs>
        <w:jc w:val="both"/>
        <w:rPr>
          <w:rFonts w:ascii="Times New Roman" w:eastAsia="Calibri" w:hAnsi="Times New Roman" w:cs="Times New Roman"/>
          <w:sz w:val="22"/>
          <w:szCs w:val="22"/>
        </w:rPr>
      </w:pPr>
    </w:p>
    <w:p w14:paraId="0D174628" w14:textId="77777777" w:rsidR="00164DC8" w:rsidRPr="00F87692" w:rsidRDefault="00164DC8" w:rsidP="00AF3482">
      <w:pPr>
        <w:tabs>
          <w:tab w:val="left" w:pos="360"/>
          <w:tab w:val="left" w:pos="720"/>
          <w:tab w:val="left" w:pos="1080"/>
          <w:tab w:val="left" w:pos="5760"/>
        </w:tabs>
        <w:jc w:val="both"/>
        <w:rPr>
          <w:rFonts w:ascii="Times New Roman" w:eastAsia="Calibri" w:hAnsi="Times New Roman" w:cs="Times New Roman"/>
          <w:sz w:val="22"/>
          <w:szCs w:val="22"/>
        </w:rPr>
      </w:pPr>
    </w:p>
    <w:p w14:paraId="50EB2600" w14:textId="77777777" w:rsidR="00622056" w:rsidRPr="00F87692" w:rsidRDefault="00622056" w:rsidP="00AF3482">
      <w:pPr>
        <w:jc w:val="both"/>
        <w:rPr>
          <w:rFonts w:ascii="Times New Roman" w:eastAsia="Calibri" w:hAnsi="Times New Roman" w:cs="Times New Roman"/>
          <w:sz w:val="22"/>
          <w:szCs w:val="22"/>
        </w:rPr>
      </w:pPr>
    </w:p>
    <w:p w14:paraId="681DB40D" w14:textId="36A43F1A" w:rsidR="00F87692" w:rsidRPr="00F87692" w:rsidRDefault="00335321" w:rsidP="00F87692">
      <w:pPr>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[Name]</w:t>
      </w:r>
    </w:p>
    <w:p w14:paraId="56913FB2" w14:textId="529B1A90" w:rsidR="00F87692" w:rsidRPr="00F87692" w:rsidRDefault="00335321" w:rsidP="00F87692">
      <w:pPr>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[Title]</w:t>
      </w:r>
    </w:p>
    <w:p w14:paraId="1D457BDD" w14:textId="1EB12393" w:rsidR="00F87692" w:rsidRPr="00F87692" w:rsidRDefault="00335321" w:rsidP="00F87692">
      <w:pPr>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[Company]</w:t>
      </w:r>
    </w:p>
    <w:p w14:paraId="55DAF75F" w14:textId="5D3CB353" w:rsidR="00F87692" w:rsidRPr="00F87692" w:rsidRDefault="00335321" w:rsidP="00F87692">
      <w:pPr>
        <w:jc w:val="both"/>
        <w:rPr>
          <w:rFonts w:ascii="Times New Roman" w:hAnsi="Times New Roman" w:cs="Times New Roman"/>
          <w:sz w:val="22"/>
          <w:szCs w:val="22"/>
        </w:rPr>
      </w:pPr>
      <w:r>
        <w:rPr>
          <w:rFonts w:ascii="Times New Roman" w:hAnsi="Times New Roman" w:cs="Times New Roman"/>
          <w:sz w:val="22"/>
          <w:szCs w:val="22"/>
        </w:rPr>
        <w:t>[Address]</w:t>
      </w:r>
    </w:p>
    <w:p w14:paraId="4C50D4CC" w14:textId="77777777" w:rsidR="00F87692" w:rsidRPr="00F87692" w:rsidRDefault="00F87692" w:rsidP="00F87692">
      <w:pPr>
        <w:jc w:val="both"/>
        <w:rPr>
          <w:rFonts w:ascii="Times New Roman" w:hAnsi="Times New Roman" w:cs="Times New Roman"/>
          <w:sz w:val="22"/>
          <w:szCs w:val="22"/>
        </w:rPr>
      </w:pPr>
    </w:p>
    <w:p w14:paraId="5400756B" w14:textId="77777777" w:rsidR="00F87692" w:rsidRPr="00F87692" w:rsidRDefault="00F87692" w:rsidP="00F87692">
      <w:pPr>
        <w:jc w:val="both"/>
        <w:rPr>
          <w:rFonts w:ascii="Times New Roman" w:hAnsi="Times New Roman" w:cs="Times New Roman"/>
          <w:sz w:val="22"/>
          <w:szCs w:val="22"/>
        </w:rPr>
      </w:pPr>
      <w:r w:rsidRPr="00F87692">
        <w:rPr>
          <w:rFonts w:ascii="Times New Roman" w:hAnsi="Times New Roman" w:cs="Times New Roman"/>
          <w:sz w:val="22"/>
          <w:szCs w:val="22"/>
        </w:rPr>
        <w:t xml:space="preserve">Re: </w:t>
      </w:r>
      <w:r w:rsidRPr="00F87692">
        <w:rPr>
          <w:rFonts w:ascii="Times New Roman" w:hAnsi="Times New Roman" w:cs="Times New Roman"/>
          <w:sz w:val="22"/>
          <w:szCs w:val="22"/>
        </w:rPr>
        <w:tab/>
        <w:t xml:space="preserve">Accounting and Advisory Services </w:t>
      </w:r>
    </w:p>
    <w:p w14:paraId="30A56582" w14:textId="77777777" w:rsidR="00AD0316" w:rsidRPr="00F87692" w:rsidRDefault="00AD0316" w:rsidP="00AF3482">
      <w:pPr>
        <w:tabs>
          <w:tab w:val="left" w:pos="360"/>
          <w:tab w:val="left" w:pos="720"/>
          <w:tab w:val="left" w:pos="1080"/>
          <w:tab w:val="left" w:pos="5760"/>
        </w:tabs>
        <w:jc w:val="both"/>
        <w:rPr>
          <w:rFonts w:ascii="Times New Roman" w:eastAsia="Calibri" w:hAnsi="Times New Roman" w:cs="Times New Roman"/>
          <w:sz w:val="22"/>
          <w:szCs w:val="22"/>
        </w:rPr>
      </w:pPr>
    </w:p>
    <w:p w14:paraId="54340BAF" w14:textId="77777777" w:rsidR="001C5D79" w:rsidRPr="00AD0316" w:rsidRDefault="001C5D79" w:rsidP="00AF3482">
      <w:pPr>
        <w:tabs>
          <w:tab w:val="left" w:pos="360"/>
          <w:tab w:val="left" w:pos="720"/>
          <w:tab w:val="left" w:pos="1080"/>
          <w:tab w:val="left" w:pos="5760"/>
        </w:tabs>
        <w:jc w:val="both"/>
        <w:rPr>
          <w:rFonts w:ascii="Times New Roman" w:eastAsia="Calibri" w:hAnsi="Times New Roman" w:cs="Times New Roman"/>
          <w:sz w:val="22"/>
          <w:szCs w:val="22"/>
        </w:rPr>
      </w:pPr>
    </w:p>
    <w:p w14:paraId="6BB12225" w14:textId="3D5B337F" w:rsidR="00AD0316" w:rsidRPr="00AD0316" w:rsidRDefault="00AD0316" w:rsidP="00AF3482">
      <w:pPr>
        <w:tabs>
          <w:tab w:val="left" w:pos="360"/>
          <w:tab w:val="left" w:pos="720"/>
          <w:tab w:val="left" w:pos="1080"/>
          <w:tab w:val="left" w:pos="5760"/>
        </w:tabs>
        <w:jc w:val="both"/>
        <w:rPr>
          <w:rFonts w:ascii="Times New Roman" w:eastAsia="Calibri" w:hAnsi="Times New Roman" w:cs="Times New Roman"/>
          <w:sz w:val="22"/>
          <w:szCs w:val="22"/>
        </w:rPr>
      </w:pPr>
      <w:r w:rsidRPr="00AD0316">
        <w:rPr>
          <w:rFonts w:ascii="Times New Roman" w:eastAsia="Calibri" w:hAnsi="Times New Roman" w:cs="Times New Roman"/>
          <w:sz w:val="22"/>
          <w:szCs w:val="22"/>
        </w:rPr>
        <w:t xml:space="preserve">Dear </w:t>
      </w:r>
      <w:r w:rsidR="00335321">
        <w:rPr>
          <w:rFonts w:ascii="Times New Roman" w:eastAsia="Calibri" w:hAnsi="Times New Roman" w:cs="Times New Roman"/>
          <w:sz w:val="22"/>
          <w:szCs w:val="22"/>
        </w:rPr>
        <w:t>[Name]</w:t>
      </w:r>
      <w:r w:rsidRPr="00AD0316">
        <w:rPr>
          <w:rFonts w:ascii="Times New Roman" w:eastAsia="Calibri" w:hAnsi="Times New Roman" w:cs="Times New Roman"/>
          <w:sz w:val="22"/>
          <w:szCs w:val="22"/>
        </w:rPr>
        <w:t>:</w:t>
      </w:r>
    </w:p>
    <w:p w14:paraId="0577E306" w14:textId="77777777" w:rsidR="00AD0316" w:rsidRPr="00AD0316" w:rsidRDefault="00AD0316" w:rsidP="00AF3482">
      <w:pPr>
        <w:tabs>
          <w:tab w:val="left" w:pos="360"/>
          <w:tab w:val="left" w:pos="720"/>
          <w:tab w:val="left" w:pos="1080"/>
          <w:tab w:val="left" w:pos="5760"/>
        </w:tabs>
        <w:jc w:val="both"/>
        <w:rPr>
          <w:rFonts w:ascii="Times New Roman" w:eastAsia="Calibri" w:hAnsi="Times New Roman" w:cs="Times New Roman"/>
          <w:sz w:val="22"/>
          <w:szCs w:val="22"/>
        </w:rPr>
      </w:pPr>
    </w:p>
    <w:p w14:paraId="634D2123" w14:textId="3E80A570" w:rsidR="00AD0316" w:rsidRPr="00AD0316" w:rsidRDefault="00AD0316" w:rsidP="00AF3482">
      <w:pPr>
        <w:jc w:val="both"/>
        <w:rPr>
          <w:rFonts w:ascii="Times New Roman" w:eastAsia="Calibri" w:hAnsi="Times New Roman" w:cs="Times New Roman"/>
          <w:sz w:val="22"/>
          <w:szCs w:val="22"/>
        </w:rPr>
      </w:pPr>
      <w:r w:rsidRPr="00AD0316">
        <w:rPr>
          <w:rFonts w:ascii="Times New Roman" w:eastAsia="Calibri" w:hAnsi="Times New Roman" w:cs="Times New Roman"/>
          <w:sz w:val="22"/>
          <w:szCs w:val="22"/>
        </w:rPr>
        <w:t xml:space="preserve">This letter confirms our mutual understanding with respect to the engagement of </w:t>
      </w:r>
      <w:r w:rsidR="00335321">
        <w:rPr>
          <w:rFonts w:ascii="Times New Roman" w:eastAsia="Calibri" w:hAnsi="Times New Roman" w:cs="Times New Roman"/>
          <w:sz w:val="22"/>
          <w:szCs w:val="22"/>
        </w:rPr>
        <w:t>[CPA Firm]</w:t>
      </w:r>
      <w:r w:rsidRPr="00AD0316">
        <w:rPr>
          <w:rFonts w:ascii="Times New Roman" w:eastAsia="Calibri" w:hAnsi="Times New Roman" w:cs="Times New Roman"/>
          <w:sz w:val="22"/>
          <w:szCs w:val="22"/>
        </w:rPr>
        <w:t xml:space="preserve"> (hereinafter "</w:t>
      </w:r>
      <w:r w:rsidR="00335321">
        <w:rPr>
          <w:rFonts w:ascii="Times New Roman" w:eastAsia="Calibri" w:hAnsi="Times New Roman" w:cs="Times New Roman"/>
          <w:sz w:val="22"/>
          <w:szCs w:val="22"/>
        </w:rPr>
        <w:t>CPA</w:t>
      </w:r>
      <w:r w:rsidRPr="00AD0316">
        <w:rPr>
          <w:rFonts w:ascii="Times New Roman" w:eastAsia="Calibri" w:hAnsi="Times New Roman" w:cs="Times New Roman"/>
          <w:sz w:val="22"/>
          <w:szCs w:val="22"/>
        </w:rPr>
        <w:t xml:space="preserve">", "we", or "us"), by </w:t>
      </w:r>
      <w:r w:rsidR="00335321">
        <w:rPr>
          <w:rFonts w:ascii="Times New Roman" w:hAnsi="Times New Roman" w:cs="Times New Roman"/>
          <w:sz w:val="22"/>
          <w:szCs w:val="22"/>
        </w:rPr>
        <w:t>[Company]</w:t>
      </w:r>
      <w:r w:rsidR="00F87692" w:rsidRPr="00F87692">
        <w:rPr>
          <w:rFonts w:ascii="Times New Roman" w:hAnsi="Times New Roman" w:cs="Times New Roman"/>
          <w:sz w:val="22"/>
          <w:szCs w:val="22"/>
        </w:rPr>
        <w:t xml:space="preserve"> </w:t>
      </w:r>
      <w:r w:rsidRPr="00F87692">
        <w:rPr>
          <w:rFonts w:ascii="Times New Roman" w:eastAsia="Calibri" w:hAnsi="Times New Roman" w:cs="Times New Roman"/>
          <w:sz w:val="22"/>
          <w:szCs w:val="22"/>
        </w:rPr>
        <w:t>(hereinafter</w:t>
      </w:r>
      <w:r w:rsidRPr="00AD0316">
        <w:rPr>
          <w:rFonts w:ascii="Times New Roman" w:eastAsia="Calibri" w:hAnsi="Times New Roman" w:cs="Times New Roman"/>
          <w:sz w:val="22"/>
          <w:szCs w:val="22"/>
        </w:rPr>
        <w:t xml:space="preserve"> "you" or "the Company") to provide professional services.  The term "the Company" includes the Company and its management, which includes the Company's officers and managers.</w:t>
      </w:r>
    </w:p>
    <w:p w14:paraId="20FD3241" w14:textId="77777777" w:rsidR="00AD0316" w:rsidRPr="00AD0316" w:rsidRDefault="00AD0316" w:rsidP="00AF3482">
      <w:pPr>
        <w:tabs>
          <w:tab w:val="left" w:pos="360"/>
          <w:tab w:val="left" w:pos="720"/>
          <w:tab w:val="left" w:pos="1080"/>
          <w:tab w:val="left" w:pos="5760"/>
        </w:tabs>
        <w:jc w:val="both"/>
        <w:rPr>
          <w:rFonts w:ascii="Times New Roman" w:eastAsia="Calibri" w:hAnsi="Times New Roman" w:cs="Times New Roman"/>
          <w:sz w:val="22"/>
          <w:szCs w:val="22"/>
        </w:rPr>
      </w:pPr>
    </w:p>
    <w:p w14:paraId="2C7DA8BA" w14:textId="77777777" w:rsidR="00AD0316" w:rsidRPr="00AD0316" w:rsidRDefault="00AD0316" w:rsidP="00AF3482">
      <w:pPr>
        <w:tabs>
          <w:tab w:val="left" w:pos="360"/>
          <w:tab w:val="left" w:pos="720"/>
          <w:tab w:val="left" w:pos="1080"/>
          <w:tab w:val="left" w:pos="5760"/>
        </w:tabs>
        <w:jc w:val="both"/>
        <w:rPr>
          <w:rFonts w:ascii="Times New Roman" w:eastAsia="Calibri" w:hAnsi="Times New Roman" w:cs="Times New Roman"/>
          <w:sz w:val="22"/>
          <w:szCs w:val="22"/>
        </w:rPr>
      </w:pPr>
      <w:r w:rsidRPr="00AD0316">
        <w:rPr>
          <w:rFonts w:ascii="Times New Roman" w:eastAsia="Calibri" w:hAnsi="Times New Roman" w:cs="Times New Roman"/>
          <w:sz w:val="22"/>
          <w:szCs w:val="22"/>
        </w:rPr>
        <w:t>We will perform the following services</w:t>
      </w:r>
      <w:r w:rsidR="00F87692">
        <w:rPr>
          <w:rFonts w:ascii="Times New Roman" w:eastAsia="Calibri" w:hAnsi="Times New Roman" w:cs="Times New Roman"/>
          <w:sz w:val="22"/>
          <w:szCs w:val="22"/>
        </w:rPr>
        <w:t xml:space="preserve"> which are more fully described in Appendix A</w:t>
      </w:r>
      <w:r w:rsidRPr="00AD0316">
        <w:rPr>
          <w:rFonts w:ascii="Times New Roman" w:eastAsia="Calibri" w:hAnsi="Times New Roman" w:cs="Times New Roman"/>
          <w:sz w:val="22"/>
          <w:szCs w:val="22"/>
        </w:rPr>
        <w:t>:</w:t>
      </w:r>
    </w:p>
    <w:p w14:paraId="6BBEBB7D" w14:textId="77777777" w:rsidR="00F87692" w:rsidRPr="00F87692" w:rsidRDefault="00F87692" w:rsidP="00F87692">
      <w:pPr>
        <w:autoSpaceDE w:val="0"/>
        <w:autoSpaceDN w:val="0"/>
        <w:adjustRightInd w:val="0"/>
        <w:rPr>
          <w:rFonts w:ascii="Times New Roman" w:hAnsi="Times New Roman" w:cs="Times New Roman"/>
          <w:sz w:val="22"/>
          <w:szCs w:val="22"/>
        </w:rPr>
      </w:pPr>
    </w:p>
    <w:p w14:paraId="0F2B9509" w14:textId="77777777" w:rsidR="00F87692" w:rsidRPr="00F87692" w:rsidRDefault="00F87692" w:rsidP="00A5402B">
      <w:pPr>
        <w:pStyle w:val="ListParagraph"/>
        <w:numPr>
          <w:ilvl w:val="0"/>
          <w:numId w:val="10"/>
        </w:numPr>
        <w:autoSpaceDE w:val="0"/>
        <w:autoSpaceDN w:val="0"/>
        <w:adjustRightInd w:val="0"/>
        <w:jc w:val="both"/>
        <w:rPr>
          <w:rFonts w:ascii="Times New Roman" w:hAnsi="Times New Roman" w:cs="Times New Roman"/>
          <w:sz w:val="22"/>
          <w:szCs w:val="22"/>
        </w:rPr>
      </w:pPr>
      <w:r w:rsidRPr="00F87692">
        <w:rPr>
          <w:rFonts w:ascii="Times New Roman" w:hAnsi="Times New Roman" w:cs="Times New Roman"/>
          <w:sz w:val="22"/>
          <w:szCs w:val="22"/>
        </w:rPr>
        <w:t xml:space="preserve">Implementation and integration of accounting software package and supporting applications with processes and training. </w:t>
      </w:r>
    </w:p>
    <w:p w14:paraId="16014008" w14:textId="77777777" w:rsidR="00F87692" w:rsidRPr="00F87692" w:rsidRDefault="00F87692" w:rsidP="00A5402B">
      <w:pPr>
        <w:pStyle w:val="ListParagraph"/>
        <w:numPr>
          <w:ilvl w:val="0"/>
          <w:numId w:val="10"/>
        </w:numPr>
        <w:autoSpaceDE w:val="0"/>
        <w:autoSpaceDN w:val="0"/>
        <w:adjustRightInd w:val="0"/>
        <w:jc w:val="both"/>
        <w:rPr>
          <w:rFonts w:ascii="Times New Roman" w:hAnsi="Times New Roman" w:cs="Times New Roman"/>
          <w:sz w:val="22"/>
          <w:szCs w:val="22"/>
        </w:rPr>
      </w:pPr>
      <w:r w:rsidRPr="00F87692">
        <w:rPr>
          <w:rFonts w:ascii="Times New Roman" w:hAnsi="Times New Roman" w:cs="Times New Roman"/>
          <w:sz w:val="22"/>
          <w:szCs w:val="22"/>
        </w:rPr>
        <w:t xml:space="preserve">Full charge accounting services including A/P and A/R management, expense report management, reconciliations, general ledger accounting, and monthly financial reports; all with supervisor oversight of activities.  </w:t>
      </w:r>
    </w:p>
    <w:p w14:paraId="49022A81" w14:textId="2698CFA8" w:rsidR="00F87692" w:rsidRDefault="00F87692" w:rsidP="00F87692">
      <w:pPr>
        <w:pStyle w:val="ListParagraph"/>
        <w:numPr>
          <w:ilvl w:val="0"/>
          <w:numId w:val="10"/>
        </w:numPr>
        <w:autoSpaceDE w:val="0"/>
        <w:autoSpaceDN w:val="0"/>
        <w:adjustRightInd w:val="0"/>
        <w:rPr>
          <w:rFonts w:ascii="Times New Roman" w:hAnsi="Times New Roman" w:cs="Times New Roman"/>
          <w:sz w:val="22"/>
          <w:szCs w:val="22"/>
        </w:rPr>
      </w:pPr>
      <w:r w:rsidRPr="00F87692">
        <w:rPr>
          <w:rFonts w:ascii="Times New Roman" w:hAnsi="Times New Roman" w:cs="Times New Roman"/>
          <w:sz w:val="22"/>
          <w:szCs w:val="22"/>
        </w:rPr>
        <w:t xml:space="preserve">On site for the “Monday morning huddle” at </w:t>
      </w:r>
      <w:r w:rsidR="00335321">
        <w:rPr>
          <w:rFonts w:ascii="Times New Roman" w:hAnsi="Times New Roman" w:cs="Times New Roman"/>
          <w:sz w:val="22"/>
          <w:szCs w:val="22"/>
        </w:rPr>
        <w:t>[Company]</w:t>
      </w:r>
      <w:r w:rsidR="001D4816">
        <w:rPr>
          <w:rFonts w:ascii="Times New Roman" w:hAnsi="Times New Roman" w:cs="Times New Roman"/>
          <w:sz w:val="22"/>
          <w:szCs w:val="22"/>
        </w:rPr>
        <w:t>.</w:t>
      </w:r>
    </w:p>
    <w:p w14:paraId="73256828" w14:textId="77777777" w:rsidR="00AD084C" w:rsidRPr="00F87692" w:rsidRDefault="00AD084C" w:rsidP="00F87692">
      <w:pPr>
        <w:pStyle w:val="ListParagraph"/>
        <w:numPr>
          <w:ilvl w:val="0"/>
          <w:numId w:val="10"/>
        </w:numPr>
        <w:autoSpaceDE w:val="0"/>
        <w:autoSpaceDN w:val="0"/>
        <w:adjustRightInd w:val="0"/>
        <w:rPr>
          <w:rFonts w:ascii="Times New Roman" w:hAnsi="Times New Roman" w:cs="Times New Roman"/>
          <w:sz w:val="22"/>
          <w:szCs w:val="22"/>
        </w:rPr>
      </w:pPr>
      <w:r>
        <w:rPr>
          <w:rFonts w:ascii="Times New Roman" w:hAnsi="Times New Roman" w:cs="Times New Roman"/>
          <w:sz w:val="22"/>
          <w:szCs w:val="22"/>
        </w:rPr>
        <w:t>Review of property level quarterly reporting packages</w:t>
      </w:r>
      <w:r w:rsidR="00944495">
        <w:rPr>
          <w:rFonts w:ascii="Times New Roman" w:hAnsi="Times New Roman" w:cs="Times New Roman"/>
          <w:sz w:val="22"/>
          <w:szCs w:val="22"/>
        </w:rPr>
        <w:t>.</w:t>
      </w:r>
    </w:p>
    <w:p w14:paraId="7D19C9CD" w14:textId="77777777" w:rsidR="00AD0316" w:rsidRPr="00AD0316" w:rsidRDefault="00AD0316" w:rsidP="00AF3482">
      <w:pPr>
        <w:tabs>
          <w:tab w:val="left" w:pos="360"/>
          <w:tab w:val="left" w:pos="720"/>
          <w:tab w:val="left" w:pos="1080"/>
          <w:tab w:val="left" w:pos="5760"/>
        </w:tabs>
        <w:jc w:val="both"/>
        <w:rPr>
          <w:rFonts w:ascii="Times New Roman" w:eastAsia="Calibri" w:hAnsi="Times New Roman" w:cs="Times New Roman"/>
          <w:sz w:val="22"/>
          <w:szCs w:val="22"/>
        </w:rPr>
      </w:pPr>
    </w:p>
    <w:p w14:paraId="615FC6AA" w14:textId="77777777" w:rsidR="00AD0316" w:rsidRPr="00AD0316" w:rsidRDefault="00AD0316" w:rsidP="00AF3482">
      <w:pPr>
        <w:tabs>
          <w:tab w:val="left" w:pos="5760"/>
        </w:tabs>
        <w:jc w:val="both"/>
        <w:rPr>
          <w:rFonts w:ascii="Times New Roman" w:eastAsia="Times New Roman" w:hAnsi="Times New Roman" w:cs="Times New Roman"/>
          <w:sz w:val="22"/>
          <w:szCs w:val="22"/>
        </w:rPr>
      </w:pPr>
      <w:r w:rsidRPr="00AD0316">
        <w:rPr>
          <w:rFonts w:ascii="Times New Roman" w:eastAsia="Times New Roman" w:hAnsi="Times New Roman" w:cs="Times New Roman"/>
          <w:sz w:val="22"/>
          <w:szCs w:val="22"/>
        </w:rPr>
        <w:t>Our engagement is limited to the accounting services indicated above</w:t>
      </w:r>
      <w:r w:rsidR="00C2591D">
        <w:rPr>
          <w:rFonts w:ascii="Times New Roman" w:eastAsia="Times New Roman" w:hAnsi="Times New Roman" w:cs="Times New Roman"/>
          <w:sz w:val="22"/>
          <w:szCs w:val="22"/>
        </w:rPr>
        <w:t xml:space="preserve"> and </w:t>
      </w:r>
      <w:r w:rsidR="00C2591D">
        <w:rPr>
          <w:rFonts w:ascii="Times New Roman" w:eastAsia="Calibri" w:hAnsi="Times New Roman" w:cs="Times New Roman"/>
          <w:sz w:val="22"/>
          <w:szCs w:val="22"/>
        </w:rPr>
        <w:t>in Appendix A</w:t>
      </w:r>
      <w:r w:rsidRPr="00AD0316">
        <w:rPr>
          <w:rFonts w:ascii="Times New Roman" w:eastAsia="Times New Roman" w:hAnsi="Times New Roman" w:cs="Times New Roman"/>
          <w:sz w:val="22"/>
          <w:szCs w:val="22"/>
        </w:rPr>
        <w:t>.</w:t>
      </w:r>
    </w:p>
    <w:p w14:paraId="32555814" w14:textId="77777777" w:rsidR="00AD0316" w:rsidRPr="00AD0316" w:rsidRDefault="00AD0316" w:rsidP="00AF3482">
      <w:pPr>
        <w:tabs>
          <w:tab w:val="left" w:pos="5760"/>
        </w:tabs>
        <w:jc w:val="both"/>
        <w:rPr>
          <w:rFonts w:ascii="Times New Roman" w:eastAsia="Times New Roman" w:hAnsi="Times New Roman" w:cs="Times New Roman"/>
          <w:sz w:val="22"/>
          <w:szCs w:val="22"/>
        </w:rPr>
      </w:pPr>
    </w:p>
    <w:p w14:paraId="0F20B576" w14:textId="77777777" w:rsidR="00AD0316" w:rsidRPr="00AD0316" w:rsidRDefault="00C2591D" w:rsidP="00AF3482">
      <w:pPr>
        <w:tabs>
          <w:tab w:val="left" w:pos="5760"/>
        </w:tabs>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Unless otherwise requested by you in writing, w</w:t>
      </w:r>
      <w:r w:rsidR="00AD0316" w:rsidRPr="00AD0316">
        <w:rPr>
          <w:rFonts w:ascii="Times New Roman" w:eastAsia="Times New Roman" w:hAnsi="Times New Roman" w:cs="Times New Roman"/>
          <w:sz w:val="22"/>
          <w:szCs w:val="22"/>
        </w:rPr>
        <w:t>e will not audit the financial statements</w:t>
      </w:r>
      <w:r>
        <w:rPr>
          <w:rFonts w:ascii="Times New Roman" w:eastAsia="Times New Roman" w:hAnsi="Times New Roman" w:cs="Times New Roman"/>
          <w:sz w:val="22"/>
          <w:szCs w:val="22"/>
        </w:rPr>
        <w:t>,</w:t>
      </w:r>
      <w:r w:rsidR="00AD0316" w:rsidRPr="00AD0316">
        <w:rPr>
          <w:rFonts w:ascii="Times New Roman" w:eastAsia="Times New Roman" w:hAnsi="Times New Roman" w:cs="Times New Roman"/>
          <w:sz w:val="22"/>
          <w:szCs w:val="22"/>
        </w:rPr>
        <w:t xml:space="preserve"> or any other accounting documents and information you provide, in accordance with U.S. generally accepted auditing standards. Accordingly, we ask that you not in any manner refer to this as an audit. The difference in the assurance level being provided by each service should also be fully understood. For example:</w:t>
      </w:r>
    </w:p>
    <w:p w14:paraId="74DE1A33" w14:textId="77777777" w:rsidR="00AD0316" w:rsidRPr="00AD0316" w:rsidRDefault="00AD0316" w:rsidP="00AF3482">
      <w:pPr>
        <w:tabs>
          <w:tab w:val="left" w:pos="5760"/>
        </w:tabs>
        <w:jc w:val="both"/>
        <w:rPr>
          <w:rFonts w:ascii="Times New Roman" w:eastAsia="Times New Roman" w:hAnsi="Times New Roman" w:cs="Times New Roman"/>
          <w:sz w:val="22"/>
          <w:szCs w:val="22"/>
        </w:rPr>
      </w:pPr>
    </w:p>
    <w:p w14:paraId="07A0086C" w14:textId="77777777" w:rsidR="00AD0316" w:rsidRPr="00AD0316" w:rsidRDefault="00AD0316" w:rsidP="00AF3482">
      <w:pPr>
        <w:numPr>
          <w:ilvl w:val="0"/>
          <w:numId w:val="3"/>
        </w:numPr>
        <w:tabs>
          <w:tab w:val="left" w:pos="-3870"/>
          <w:tab w:val="left" w:pos="-3780"/>
        </w:tabs>
        <w:contextualSpacing/>
        <w:jc w:val="both"/>
        <w:rPr>
          <w:rFonts w:ascii="Times New Roman" w:eastAsia="Times New Roman" w:hAnsi="Times New Roman" w:cs="Times New Roman"/>
          <w:sz w:val="22"/>
          <w:szCs w:val="22"/>
        </w:rPr>
      </w:pPr>
      <w:r w:rsidRPr="00AD0316">
        <w:rPr>
          <w:rFonts w:ascii="Times New Roman" w:eastAsia="Times New Roman" w:hAnsi="Times New Roman" w:cs="Times New Roman"/>
          <w:sz w:val="22"/>
          <w:szCs w:val="22"/>
        </w:rPr>
        <w:t>An audit provides an opinion that the financial statements present fairly, in all material respects, the company's financial position in conformity with GAAP.</w:t>
      </w:r>
    </w:p>
    <w:p w14:paraId="216FCE4F" w14:textId="77777777" w:rsidR="00AD0316" w:rsidRPr="00AD0316" w:rsidRDefault="00AD0316" w:rsidP="00AF3482">
      <w:pPr>
        <w:tabs>
          <w:tab w:val="left" w:pos="5760"/>
        </w:tabs>
        <w:jc w:val="both"/>
        <w:rPr>
          <w:rFonts w:ascii="Times New Roman" w:eastAsia="Times New Roman" w:hAnsi="Times New Roman" w:cs="Times New Roman"/>
          <w:sz w:val="22"/>
          <w:szCs w:val="22"/>
        </w:rPr>
      </w:pPr>
    </w:p>
    <w:p w14:paraId="594A7395" w14:textId="77777777" w:rsidR="00AD0316" w:rsidRPr="00AD0316" w:rsidRDefault="00AD0316" w:rsidP="00AF3482">
      <w:pPr>
        <w:numPr>
          <w:ilvl w:val="0"/>
          <w:numId w:val="3"/>
        </w:numPr>
        <w:tabs>
          <w:tab w:val="left" w:pos="-3780"/>
        </w:tabs>
        <w:contextualSpacing/>
        <w:jc w:val="both"/>
        <w:rPr>
          <w:rFonts w:ascii="Times New Roman" w:eastAsia="Times New Roman" w:hAnsi="Times New Roman" w:cs="Times New Roman"/>
          <w:sz w:val="22"/>
          <w:szCs w:val="22"/>
        </w:rPr>
      </w:pPr>
      <w:r w:rsidRPr="00AD0316">
        <w:rPr>
          <w:rFonts w:ascii="Times New Roman" w:eastAsia="Times New Roman" w:hAnsi="Times New Roman" w:cs="Times New Roman"/>
          <w:sz w:val="22"/>
          <w:szCs w:val="22"/>
        </w:rPr>
        <w:t>An audit includes obtaining reasonable assurance about whether the financial statements are free of material misstatements through examining, on a test basis, evidence supporting the amounts and disclosure in the financial statements. Also included is an assessment of the accounting principles used and significant estimates by management.</w:t>
      </w:r>
    </w:p>
    <w:p w14:paraId="1840EE87" w14:textId="77777777" w:rsidR="00AD0316" w:rsidRPr="00AD0316" w:rsidRDefault="00AD0316" w:rsidP="00AF3482">
      <w:pPr>
        <w:ind w:left="720"/>
        <w:contextualSpacing/>
        <w:jc w:val="both"/>
        <w:rPr>
          <w:rFonts w:ascii="Times New Roman" w:eastAsia="Times New Roman" w:hAnsi="Times New Roman" w:cs="Times New Roman"/>
          <w:sz w:val="22"/>
          <w:szCs w:val="22"/>
        </w:rPr>
      </w:pPr>
    </w:p>
    <w:p w14:paraId="0E0B6AE4" w14:textId="77777777" w:rsidR="00AD0316" w:rsidRDefault="00AD0316" w:rsidP="00F87692">
      <w:pPr>
        <w:numPr>
          <w:ilvl w:val="0"/>
          <w:numId w:val="3"/>
        </w:numPr>
        <w:tabs>
          <w:tab w:val="left" w:pos="-3870"/>
          <w:tab w:val="left" w:pos="0"/>
        </w:tabs>
        <w:contextualSpacing/>
        <w:jc w:val="both"/>
        <w:rPr>
          <w:rFonts w:ascii="Times New Roman" w:eastAsia="Times New Roman" w:hAnsi="Times New Roman" w:cs="Times New Roman"/>
          <w:sz w:val="22"/>
          <w:szCs w:val="22"/>
        </w:rPr>
      </w:pPr>
      <w:r w:rsidRPr="00AD0316">
        <w:rPr>
          <w:rFonts w:ascii="Times New Roman" w:eastAsia="Times New Roman" w:hAnsi="Times New Roman" w:cs="Times New Roman"/>
          <w:sz w:val="22"/>
          <w:szCs w:val="22"/>
        </w:rPr>
        <w:t>Audits are conducted in accordance with AICPA auditing standards.</w:t>
      </w:r>
    </w:p>
    <w:p w14:paraId="671068FE" w14:textId="77777777" w:rsidR="004E1EB0" w:rsidRDefault="004E1EB0" w:rsidP="00335321">
      <w:pPr>
        <w:pStyle w:val="ListParagraph"/>
        <w:rPr>
          <w:rFonts w:ascii="Times New Roman" w:eastAsia="Times New Roman" w:hAnsi="Times New Roman" w:cs="Times New Roman"/>
          <w:sz w:val="22"/>
          <w:szCs w:val="22"/>
        </w:rPr>
      </w:pPr>
    </w:p>
    <w:p w14:paraId="7B98D301" w14:textId="77777777" w:rsidR="004E1EB0" w:rsidRDefault="004E1EB0" w:rsidP="00F87692">
      <w:pPr>
        <w:numPr>
          <w:ilvl w:val="0"/>
          <w:numId w:val="3"/>
        </w:numPr>
        <w:tabs>
          <w:tab w:val="left" w:pos="-3870"/>
          <w:tab w:val="left" w:pos="0"/>
        </w:tabs>
        <w:contextualSpacing/>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Any audit of your financial statements will be subject to a separate engagement letter.  </w:t>
      </w:r>
    </w:p>
    <w:p w14:paraId="30E3BB6F" w14:textId="77777777" w:rsidR="004E1EB0" w:rsidRDefault="004E1EB0" w:rsidP="004E1EB0">
      <w:pPr>
        <w:pStyle w:val="ListParagraph"/>
        <w:rPr>
          <w:rFonts w:ascii="Times New Roman" w:eastAsia="Times New Roman" w:hAnsi="Times New Roman" w:cs="Times New Roman"/>
          <w:sz w:val="22"/>
          <w:szCs w:val="22"/>
        </w:rPr>
      </w:pPr>
    </w:p>
    <w:p w14:paraId="2B9A64B9" w14:textId="77777777" w:rsidR="00F87692" w:rsidRDefault="00F87692">
      <w:pPr>
        <w:rPr>
          <w:rFonts w:ascii="Times New Roman" w:eastAsia="Times New Roman" w:hAnsi="Times New Roman" w:cs="Times New Roman"/>
          <w:b/>
          <w:sz w:val="22"/>
          <w:szCs w:val="22"/>
        </w:rPr>
      </w:pPr>
    </w:p>
    <w:p w14:paraId="5D16C70D" w14:textId="77777777" w:rsidR="00AD0316" w:rsidRPr="00AD0316" w:rsidRDefault="00AD0316" w:rsidP="00AF3482">
      <w:pPr>
        <w:jc w:val="both"/>
        <w:rPr>
          <w:rFonts w:ascii="Times New Roman" w:eastAsia="Times New Roman" w:hAnsi="Times New Roman" w:cs="Times New Roman"/>
          <w:b/>
          <w:sz w:val="22"/>
          <w:szCs w:val="22"/>
        </w:rPr>
      </w:pPr>
      <w:r w:rsidRPr="00AD0316">
        <w:rPr>
          <w:rFonts w:ascii="Times New Roman" w:eastAsia="Times New Roman" w:hAnsi="Times New Roman" w:cs="Times New Roman"/>
          <w:b/>
          <w:sz w:val="22"/>
          <w:szCs w:val="22"/>
        </w:rPr>
        <w:t>Management Responsibilities</w:t>
      </w:r>
    </w:p>
    <w:p w14:paraId="4DDF2041" w14:textId="77777777" w:rsidR="00AD0316" w:rsidRPr="00AD0316" w:rsidRDefault="00AD0316" w:rsidP="00AF3482">
      <w:pPr>
        <w:jc w:val="both"/>
        <w:rPr>
          <w:rFonts w:ascii="Times New Roman" w:eastAsia="Times New Roman" w:hAnsi="Times New Roman" w:cs="Times New Roman"/>
          <w:b/>
          <w:sz w:val="22"/>
          <w:szCs w:val="22"/>
        </w:rPr>
      </w:pPr>
    </w:p>
    <w:p w14:paraId="03E531FD" w14:textId="77777777" w:rsidR="00AD0316" w:rsidRPr="00AD0316" w:rsidRDefault="00AD0316" w:rsidP="00AF3482">
      <w:pPr>
        <w:jc w:val="both"/>
        <w:rPr>
          <w:rFonts w:ascii="Times New Roman" w:eastAsia="Times New Roman" w:hAnsi="Times New Roman" w:cs="Times New Roman"/>
          <w:sz w:val="22"/>
          <w:szCs w:val="22"/>
        </w:rPr>
      </w:pPr>
      <w:bookmarkStart w:id="0" w:name="wpins"/>
      <w:bookmarkEnd w:id="0"/>
      <w:r w:rsidRPr="00AD0316">
        <w:rPr>
          <w:rFonts w:ascii="Times New Roman" w:eastAsia="Times New Roman" w:hAnsi="Times New Roman" w:cs="Times New Roman"/>
          <w:sz w:val="22"/>
          <w:szCs w:val="22"/>
        </w:rPr>
        <w:t xml:space="preserve">The Company is responsible for making all management decisions and performing all management functions; for designating an individual with suitable skill, knowledge, or experience to oversee any tax related services and any other nonattest services we provide; and for evaluating the adequacy and results of those services and accepting responsibility for them. </w:t>
      </w:r>
    </w:p>
    <w:p w14:paraId="0ABB5842" w14:textId="77777777" w:rsidR="00AD0316" w:rsidRPr="00AD0316" w:rsidRDefault="00AD0316" w:rsidP="00AF3482">
      <w:pPr>
        <w:jc w:val="both"/>
        <w:rPr>
          <w:rFonts w:ascii="Times New Roman" w:eastAsia="Times New Roman" w:hAnsi="Times New Roman" w:cs="Times New Roman"/>
          <w:sz w:val="22"/>
          <w:szCs w:val="22"/>
        </w:rPr>
      </w:pPr>
    </w:p>
    <w:p w14:paraId="503588EF" w14:textId="77777777" w:rsidR="00AD0316" w:rsidRPr="00AD0316" w:rsidRDefault="00AD0316" w:rsidP="00AF3482">
      <w:pPr>
        <w:jc w:val="both"/>
        <w:rPr>
          <w:rFonts w:ascii="Times New Roman" w:eastAsia="Times New Roman" w:hAnsi="Times New Roman" w:cs="Times New Roman"/>
          <w:sz w:val="22"/>
          <w:szCs w:val="22"/>
        </w:rPr>
      </w:pPr>
      <w:r w:rsidRPr="00AD0316">
        <w:rPr>
          <w:rFonts w:ascii="Times New Roman" w:eastAsia="Times New Roman" w:hAnsi="Times New Roman" w:cs="Times New Roman"/>
          <w:sz w:val="22"/>
          <w:szCs w:val="22"/>
        </w:rPr>
        <w:t xml:space="preserve">The Company should be aware that certain communications involving tax advice between you and members of our firm who are authorized tax </w:t>
      </w:r>
      <w:r w:rsidR="005B1D3B" w:rsidRPr="00AD0316">
        <w:rPr>
          <w:rFonts w:ascii="Times New Roman" w:eastAsia="Times New Roman" w:hAnsi="Times New Roman" w:cs="Times New Roman"/>
          <w:sz w:val="22"/>
          <w:szCs w:val="22"/>
        </w:rPr>
        <w:t>practitioners,</w:t>
      </w:r>
      <w:r w:rsidRPr="00AD0316">
        <w:rPr>
          <w:rFonts w:ascii="Times New Roman" w:eastAsia="Times New Roman" w:hAnsi="Times New Roman" w:cs="Times New Roman"/>
          <w:sz w:val="22"/>
          <w:szCs w:val="22"/>
        </w:rPr>
        <w:t xml:space="preserve"> or their agents may be privileged from disclosure to the IRS or MDOR.  The privilege may be waived, however, by voluntarily disclosing the contents of those communications to a third party.  The privileged information might be used by you in preparing financial information and, consequently, disclosed to us.  In addition, professional standards require us to discuss matters that may affect the engagement with our firm personnel responsible for tax services, who may disclose the privileged information to us.  The IRS and MDOR might take the position that such communication results in a waiver of privilege.</w:t>
      </w:r>
    </w:p>
    <w:p w14:paraId="30D31211" w14:textId="77777777" w:rsidR="00AD0316" w:rsidRPr="00AD0316" w:rsidRDefault="00AD0316" w:rsidP="00AF3482">
      <w:pPr>
        <w:tabs>
          <w:tab w:val="left" w:pos="5760"/>
        </w:tabs>
        <w:jc w:val="both"/>
        <w:rPr>
          <w:rFonts w:ascii="Times New Roman" w:eastAsia="Times New Roman" w:hAnsi="Times New Roman" w:cs="Times New Roman"/>
          <w:sz w:val="22"/>
          <w:szCs w:val="22"/>
        </w:rPr>
      </w:pPr>
    </w:p>
    <w:p w14:paraId="2C68D677" w14:textId="56418F95" w:rsidR="00AD0316" w:rsidRPr="00AD0316" w:rsidRDefault="00AD0316" w:rsidP="00AF3482">
      <w:pPr>
        <w:tabs>
          <w:tab w:val="left" w:pos="360"/>
          <w:tab w:val="left" w:pos="720"/>
          <w:tab w:val="left" w:pos="1080"/>
          <w:tab w:val="left" w:pos="5760"/>
        </w:tabs>
        <w:jc w:val="both"/>
        <w:rPr>
          <w:rFonts w:ascii="Times New Roman" w:eastAsia="Times New Roman" w:hAnsi="Times New Roman" w:cs="Times New Roman"/>
          <w:sz w:val="22"/>
          <w:szCs w:val="22"/>
        </w:rPr>
      </w:pPr>
      <w:r w:rsidRPr="00AD0316">
        <w:rPr>
          <w:rFonts w:ascii="Times New Roman" w:eastAsia="Times New Roman" w:hAnsi="Times New Roman" w:cs="Times New Roman"/>
          <w:sz w:val="22"/>
          <w:szCs w:val="22"/>
        </w:rPr>
        <w:t xml:space="preserve">The Company shall upon the receipt of written notice indemnify </w:t>
      </w:r>
      <w:r w:rsidR="00335321">
        <w:rPr>
          <w:rFonts w:ascii="Times New Roman" w:eastAsia="Times New Roman" w:hAnsi="Times New Roman" w:cs="Times New Roman"/>
          <w:sz w:val="22"/>
          <w:szCs w:val="22"/>
        </w:rPr>
        <w:t>[CPA]</w:t>
      </w:r>
      <w:r w:rsidRPr="00AD0316">
        <w:rPr>
          <w:rFonts w:ascii="Times New Roman" w:eastAsia="Times New Roman" w:hAnsi="Times New Roman" w:cs="Times New Roman"/>
          <w:sz w:val="22"/>
          <w:szCs w:val="22"/>
        </w:rPr>
        <w:t xml:space="preserve">, </w:t>
      </w:r>
      <w:r w:rsidR="00C2591D">
        <w:rPr>
          <w:rFonts w:ascii="Times New Roman" w:eastAsia="Times New Roman" w:hAnsi="Times New Roman" w:cs="Times New Roman"/>
          <w:sz w:val="22"/>
          <w:szCs w:val="22"/>
        </w:rPr>
        <w:t>its</w:t>
      </w:r>
      <w:r w:rsidRPr="00AD0316">
        <w:rPr>
          <w:rFonts w:ascii="Times New Roman" w:eastAsia="Times New Roman" w:hAnsi="Times New Roman" w:cs="Times New Roman"/>
          <w:sz w:val="22"/>
          <w:szCs w:val="22"/>
        </w:rPr>
        <w:t xml:space="preserve"> partners, principals, and </w:t>
      </w:r>
      <w:r w:rsidR="00C2591D">
        <w:rPr>
          <w:rFonts w:ascii="Times New Roman" w:eastAsia="Times New Roman" w:hAnsi="Times New Roman" w:cs="Times New Roman"/>
          <w:sz w:val="22"/>
          <w:szCs w:val="22"/>
        </w:rPr>
        <w:t>employees</w:t>
      </w:r>
      <w:r w:rsidRPr="00AD0316">
        <w:rPr>
          <w:rFonts w:ascii="Times New Roman" w:eastAsia="Times New Roman" w:hAnsi="Times New Roman" w:cs="Times New Roman"/>
          <w:sz w:val="22"/>
          <w:szCs w:val="22"/>
        </w:rPr>
        <w:t>, against all costs, fees, expenses, damages, and liabilities (including legal defense costs</w:t>
      </w:r>
      <w:r w:rsidR="00C2591D">
        <w:rPr>
          <w:rFonts w:ascii="Times New Roman" w:eastAsia="Times New Roman" w:hAnsi="Times New Roman" w:cs="Times New Roman"/>
          <w:sz w:val="22"/>
          <w:szCs w:val="22"/>
        </w:rPr>
        <w:t xml:space="preserve"> of one </w:t>
      </w:r>
      <w:r w:rsidR="004E1EB0">
        <w:rPr>
          <w:rFonts w:ascii="Times New Roman" w:eastAsia="Times New Roman" w:hAnsi="Times New Roman" w:cs="Times New Roman"/>
          <w:sz w:val="22"/>
          <w:szCs w:val="22"/>
        </w:rPr>
        <w:t>law firm</w:t>
      </w:r>
      <w:r w:rsidRPr="00AD0316">
        <w:rPr>
          <w:rFonts w:ascii="Times New Roman" w:eastAsia="Times New Roman" w:hAnsi="Times New Roman" w:cs="Times New Roman"/>
          <w:sz w:val="22"/>
          <w:szCs w:val="22"/>
        </w:rPr>
        <w:t xml:space="preserve">) associated with any third-party claim arising from or relating to any knowing misrepresentation to </w:t>
      </w:r>
      <w:r w:rsidR="00335321">
        <w:rPr>
          <w:rFonts w:ascii="Times New Roman" w:eastAsia="Times New Roman" w:hAnsi="Times New Roman" w:cs="Times New Roman"/>
          <w:sz w:val="22"/>
          <w:szCs w:val="22"/>
        </w:rPr>
        <w:t>[CPA]</w:t>
      </w:r>
      <w:r w:rsidRPr="00AD0316">
        <w:rPr>
          <w:rFonts w:ascii="Times New Roman" w:eastAsia="Times New Roman" w:hAnsi="Times New Roman" w:cs="Times New Roman"/>
          <w:sz w:val="22"/>
          <w:szCs w:val="22"/>
        </w:rPr>
        <w:t xml:space="preserve"> by the Company or the intentional withholding or concealment of information </w:t>
      </w:r>
      <w:r w:rsidR="00C2591D">
        <w:rPr>
          <w:rFonts w:ascii="Times New Roman" w:eastAsia="Times New Roman" w:hAnsi="Times New Roman" w:cs="Times New Roman"/>
          <w:sz w:val="22"/>
          <w:szCs w:val="22"/>
        </w:rPr>
        <w:t xml:space="preserve">from </w:t>
      </w:r>
      <w:r w:rsidR="00335321">
        <w:rPr>
          <w:rFonts w:ascii="Times New Roman" w:eastAsia="Times New Roman" w:hAnsi="Times New Roman" w:cs="Times New Roman"/>
          <w:sz w:val="22"/>
          <w:szCs w:val="22"/>
        </w:rPr>
        <w:t>[CPA]</w:t>
      </w:r>
      <w:r w:rsidR="00C2591D">
        <w:rPr>
          <w:rFonts w:ascii="Times New Roman" w:eastAsia="Times New Roman" w:hAnsi="Times New Roman" w:cs="Times New Roman"/>
          <w:sz w:val="22"/>
          <w:szCs w:val="22"/>
        </w:rPr>
        <w:t xml:space="preserve"> by the Company. </w:t>
      </w:r>
      <w:r w:rsidRPr="00AD0316">
        <w:rPr>
          <w:rFonts w:ascii="Times New Roman" w:eastAsia="Times New Roman" w:hAnsi="Times New Roman" w:cs="Times New Roman"/>
          <w:sz w:val="22"/>
          <w:szCs w:val="22"/>
        </w:rPr>
        <w:t xml:space="preserve">  The terms of this paragraph shall apply regardless of the nature of any claim asserted (including those arising from contract law, statutes, regulations, or any form of negligence of the Company, whether arising out of tort, strict liability, or otherwise) and whether or not </w:t>
      </w:r>
      <w:r w:rsidR="00335321">
        <w:rPr>
          <w:rFonts w:ascii="Times New Roman" w:eastAsia="Times New Roman" w:hAnsi="Times New Roman" w:cs="Times New Roman"/>
          <w:sz w:val="22"/>
          <w:szCs w:val="22"/>
        </w:rPr>
        <w:t>[CPA]</w:t>
      </w:r>
      <w:r w:rsidRPr="00AD0316">
        <w:rPr>
          <w:rFonts w:ascii="Times New Roman" w:eastAsia="Times New Roman" w:hAnsi="Times New Roman" w:cs="Times New Roman"/>
          <w:sz w:val="22"/>
          <w:szCs w:val="22"/>
        </w:rPr>
        <w:t xml:space="preserve"> was advised of the possibility of the damage or loss asserted.  Such terms shall also continue to apply after any termination of this agreement by either party and during any dispute between the parties.  To the extent finally determined that the conduct giving rise to </w:t>
      </w:r>
      <w:r w:rsidR="00C2591D">
        <w:rPr>
          <w:rFonts w:ascii="Times New Roman" w:eastAsia="Times New Roman" w:hAnsi="Times New Roman" w:cs="Times New Roman"/>
          <w:sz w:val="22"/>
          <w:szCs w:val="22"/>
        </w:rPr>
        <w:t>any claim made pursuant to this paragraph</w:t>
      </w:r>
      <w:r w:rsidRPr="00AD0316">
        <w:rPr>
          <w:rFonts w:ascii="Times New Roman" w:eastAsia="Times New Roman" w:hAnsi="Times New Roman" w:cs="Times New Roman"/>
          <w:sz w:val="22"/>
          <w:szCs w:val="22"/>
        </w:rPr>
        <w:t xml:space="preserve"> arose out of </w:t>
      </w:r>
      <w:r w:rsidR="00335321">
        <w:rPr>
          <w:rFonts w:ascii="Times New Roman" w:eastAsia="Times New Roman" w:hAnsi="Times New Roman" w:cs="Times New Roman"/>
          <w:sz w:val="22"/>
          <w:szCs w:val="22"/>
        </w:rPr>
        <w:t>[CPA]</w:t>
      </w:r>
      <w:r w:rsidRPr="00AD0316">
        <w:rPr>
          <w:rFonts w:ascii="Times New Roman" w:eastAsia="Times New Roman" w:hAnsi="Times New Roman" w:cs="Times New Roman"/>
          <w:sz w:val="22"/>
          <w:szCs w:val="22"/>
        </w:rPr>
        <w:t>'s gross neglig</w:t>
      </w:r>
      <w:r w:rsidR="00C2591D">
        <w:rPr>
          <w:rFonts w:ascii="Times New Roman" w:eastAsia="Times New Roman" w:hAnsi="Times New Roman" w:cs="Times New Roman"/>
          <w:sz w:val="22"/>
          <w:szCs w:val="22"/>
        </w:rPr>
        <w:t>ence or willful misconduct, the prior sentences in this</w:t>
      </w:r>
      <w:r w:rsidRPr="00AD0316">
        <w:rPr>
          <w:rFonts w:ascii="Times New Roman" w:eastAsia="Times New Roman" w:hAnsi="Times New Roman" w:cs="Times New Roman"/>
          <w:sz w:val="22"/>
          <w:szCs w:val="22"/>
        </w:rPr>
        <w:t xml:space="preserve"> paragraph shall not apply.</w:t>
      </w:r>
    </w:p>
    <w:p w14:paraId="4CF8673A" w14:textId="77777777" w:rsidR="00AD0316" w:rsidRPr="00AD0316" w:rsidRDefault="00AD0316" w:rsidP="00AF3482">
      <w:pPr>
        <w:tabs>
          <w:tab w:val="left" w:pos="360"/>
          <w:tab w:val="left" w:pos="720"/>
          <w:tab w:val="left" w:pos="1080"/>
          <w:tab w:val="left" w:pos="5760"/>
        </w:tabs>
        <w:jc w:val="both"/>
        <w:rPr>
          <w:rFonts w:ascii="Times New Roman" w:eastAsia="Times New Roman" w:hAnsi="Times New Roman" w:cs="Times New Roman"/>
          <w:sz w:val="22"/>
          <w:szCs w:val="22"/>
        </w:rPr>
      </w:pPr>
    </w:p>
    <w:p w14:paraId="709CE74C" w14:textId="5CD07704" w:rsidR="00F87692" w:rsidRDefault="00AD0316" w:rsidP="00F87692">
      <w:pPr>
        <w:tabs>
          <w:tab w:val="left" w:pos="360"/>
          <w:tab w:val="left" w:pos="720"/>
          <w:tab w:val="left" w:pos="1080"/>
          <w:tab w:val="left" w:pos="5760"/>
        </w:tabs>
        <w:jc w:val="both"/>
        <w:rPr>
          <w:rFonts w:ascii="Times New Roman" w:eastAsia="Times New Roman" w:hAnsi="Times New Roman" w:cs="Times New Roman"/>
          <w:sz w:val="22"/>
          <w:szCs w:val="22"/>
        </w:rPr>
      </w:pPr>
      <w:r w:rsidRPr="00AD0316">
        <w:rPr>
          <w:rFonts w:ascii="Times New Roman" w:eastAsia="Times New Roman" w:hAnsi="Times New Roman" w:cs="Times New Roman"/>
          <w:sz w:val="22"/>
          <w:szCs w:val="22"/>
        </w:rPr>
        <w:t xml:space="preserve">Either party may terminate this engagement, with or without cause, by providing written notice to the other party.  In the event of early termination for any reason, the Company will be invoiced and agrees to remit payment for time and expenses incurred </w:t>
      </w:r>
      <w:r w:rsidR="00C2591D">
        <w:rPr>
          <w:rFonts w:ascii="Times New Roman" w:eastAsia="Times New Roman" w:hAnsi="Times New Roman" w:cs="Times New Roman"/>
          <w:sz w:val="22"/>
          <w:szCs w:val="22"/>
        </w:rPr>
        <w:t>prior to notice of termination</w:t>
      </w:r>
      <w:r w:rsidRPr="00AD0316">
        <w:rPr>
          <w:rFonts w:ascii="Times New Roman" w:eastAsia="Times New Roman" w:hAnsi="Times New Roman" w:cs="Times New Roman"/>
          <w:sz w:val="22"/>
          <w:szCs w:val="22"/>
        </w:rPr>
        <w:t xml:space="preserve"> together with reasonable time and expenses incurred to bring the engagement to a close in a prompt and orderly manner.  </w:t>
      </w:r>
      <w:r w:rsidR="00F2633E">
        <w:rPr>
          <w:rFonts w:ascii="Times New Roman" w:eastAsia="Times New Roman" w:hAnsi="Times New Roman" w:cs="Times New Roman"/>
          <w:sz w:val="22"/>
          <w:szCs w:val="22"/>
        </w:rPr>
        <w:t xml:space="preserve">Neither party </w:t>
      </w:r>
      <w:r w:rsidRPr="00AD0316">
        <w:rPr>
          <w:rFonts w:ascii="Times New Roman" w:eastAsia="Times New Roman" w:hAnsi="Times New Roman" w:cs="Times New Roman"/>
          <w:sz w:val="22"/>
          <w:szCs w:val="22"/>
        </w:rPr>
        <w:t xml:space="preserve">shall have </w:t>
      </w:r>
      <w:r w:rsidR="00F2633E">
        <w:rPr>
          <w:rFonts w:ascii="Times New Roman" w:eastAsia="Times New Roman" w:hAnsi="Times New Roman" w:cs="Times New Roman"/>
          <w:sz w:val="22"/>
          <w:szCs w:val="22"/>
        </w:rPr>
        <w:t>any</w:t>
      </w:r>
      <w:r w:rsidRPr="00AD0316">
        <w:rPr>
          <w:rFonts w:ascii="Times New Roman" w:eastAsia="Times New Roman" w:hAnsi="Times New Roman" w:cs="Times New Roman"/>
          <w:sz w:val="22"/>
          <w:szCs w:val="22"/>
        </w:rPr>
        <w:t xml:space="preserve"> liability to the </w:t>
      </w:r>
      <w:r w:rsidR="00F2633E">
        <w:rPr>
          <w:rFonts w:ascii="Times New Roman" w:eastAsia="Times New Roman" w:hAnsi="Times New Roman" w:cs="Times New Roman"/>
          <w:sz w:val="22"/>
          <w:szCs w:val="22"/>
        </w:rPr>
        <w:t>other</w:t>
      </w:r>
      <w:r w:rsidRPr="00AD0316">
        <w:rPr>
          <w:rFonts w:ascii="Times New Roman" w:eastAsia="Times New Roman" w:hAnsi="Times New Roman" w:cs="Times New Roman"/>
          <w:sz w:val="22"/>
          <w:szCs w:val="22"/>
        </w:rPr>
        <w:t xml:space="preserve"> for any loss or consequential damage arising from early termination by either the Company or by </w:t>
      </w:r>
      <w:r w:rsidR="00335321">
        <w:rPr>
          <w:rFonts w:ascii="Times New Roman" w:eastAsia="Times New Roman" w:hAnsi="Times New Roman" w:cs="Times New Roman"/>
          <w:sz w:val="22"/>
          <w:szCs w:val="22"/>
        </w:rPr>
        <w:t>[CPA]</w:t>
      </w:r>
      <w:r w:rsidRPr="00AD0316">
        <w:rPr>
          <w:rFonts w:ascii="Times New Roman" w:eastAsia="Times New Roman" w:hAnsi="Times New Roman" w:cs="Times New Roman"/>
          <w:sz w:val="22"/>
          <w:szCs w:val="22"/>
        </w:rPr>
        <w:t>.</w:t>
      </w:r>
    </w:p>
    <w:p w14:paraId="4E623689" w14:textId="77777777" w:rsidR="00164DC8" w:rsidRDefault="00164DC8" w:rsidP="00F87692">
      <w:pPr>
        <w:tabs>
          <w:tab w:val="left" w:pos="360"/>
          <w:tab w:val="left" w:pos="720"/>
          <w:tab w:val="left" w:pos="1080"/>
          <w:tab w:val="left" w:pos="5760"/>
        </w:tabs>
        <w:jc w:val="both"/>
        <w:rPr>
          <w:rFonts w:ascii="Times New Roman" w:eastAsia="Times New Roman" w:hAnsi="Times New Roman" w:cs="Times New Roman"/>
          <w:sz w:val="22"/>
          <w:szCs w:val="22"/>
        </w:rPr>
      </w:pPr>
    </w:p>
    <w:p w14:paraId="28D2FD36" w14:textId="4E70D3F3" w:rsidR="000C3A77" w:rsidRPr="00335321" w:rsidRDefault="000C3A77" w:rsidP="000C3A77">
      <w:pPr>
        <w:autoSpaceDE w:val="0"/>
        <w:autoSpaceDN w:val="0"/>
        <w:rPr>
          <w:rFonts w:ascii="TimesNewRomanPSMT" w:hAnsi="TimesNewRomanPSMT"/>
          <w:iCs/>
        </w:rPr>
      </w:pPr>
      <w:r w:rsidRPr="00335321">
        <w:rPr>
          <w:rFonts w:ascii="TimesNewRomanPSMT" w:hAnsi="TimesNewRomanPSMT"/>
          <w:iCs/>
        </w:rPr>
        <w:t xml:space="preserve">Except in the case of </w:t>
      </w:r>
      <w:r w:rsidR="00335321">
        <w:rPr>
          <w:rFonts w:ascii="TimesNewRomanPSMT" w:hAnsi="TimesNewRomanPSMT"/>
          <w:iCs/>
        </w:rPr>
        <w:t>[CPA]</w:t>
      </w:r>
      <w:r w:rsidRPr="00335321">
        <w:rPr>
          <w:rFonts w:ascii="TimesNewRomanPSMT" w:hAnsi="TimesNewRomanPSMT"/>
          <w:iCs/>
        </w:rPr>
        <w:t>’s intentional fraud or willful misconduct as determined by court of competent jurisdiction: (i) with respect to any services, work product, or other deliverables hereunder, or this engagement generally,</w:t>
      </w:r>
    </w:p>
    <w:p w14:paraId="4148D97B" w14:textId="632A7D92" w:rsidR="000C3A77" w:rsidRPr="00335321" w:rsidRDefault="00335321" w:rsidP="000C3A77">
      <w:pPr>
        <w:autoSpaceDE w:val="0"/>
        <w:autoSpaceDN w:val="0"/>
        <w:rPr>
          <w:rFonts w:ascii="TimesNewRomanPSMT" w:hAnsi="TimesNewRomanPSMT"/>
          <w:iCs/>
        </w:rPr>
      </w:pPr>
      <w:r>
        <w:rPr>
          <w:rFonts w:ascii="TimesNewRomanPSMT" w:hAnsi="TimesNewRomanPSMT"/>
          <w:iCs/>
        </w:rPr>
        <w:t>[CPA]</w:t>
      </w:r>
      <w:r w:rsidR="000C3A77" w:rsidRPr="00335321">
        <w:rPr>
          <w:rFonts w:ascii="TimesNewRomanPSMT" w:hAnsi="TimesNewRomanPSMT"/>
          <w:iCs/>
        </w:rPr>
        <w:t xml:space="preserve">’s liability to the company shall in no event exceed the applicable limits of </w:t>
      </w:r>
      <w:r>
        <w:rPr>
          <w:rFonts w:ascii="TimesNewRomanPSMT" w:hAnsi="TimesNewRomanPSMT"/>
          <w:iCs/>
        </w:rPr>
        <w:t>[CPA]</w:t>
      </w:r>
      <w:r w:rsidR="000C3A77" w:rsidRPr="00335321">
        <w:rPr>
          <w:rFonts w:ascii="TimesNewRomanPSMT" w:hAnsi="TimesNewRomanPSMT"/>
          <w:iCs/>
        </w:rPr>
        <w:t xml:space="preserve">’s professional liability insurance coverage, and (ii), </w:t>
      </w:r>
      <w:r>
        <w:rPr>
          <w:rFonts w:ascii="TimesNewRomanPSMT" w:hAnsi="TimesNewRomanPSMT"/>
          <w:iCs/>
        </w:rPr>
        <w:t>[CPA]</w:t>
      </w:r>
      <w:r w:rsidR="000C3A77" w:rsidRPr="00335321">
        <w:rPr>
          <w:rFonts w:ascii="TimesNewRomanPSMT" w:hAnsi="TimesNewRomanPSMT"/>
          <w:iCs/>
        </w:rPr>
        <w:t xml:space="preserve"> shall have no liability for any special, consequential, incidental, or exemplary damages or loss, including any lost profits, savings, or business opportunity.</w:t>
      </w:r>
    </w:p>
    <w:p w14:paraId="22CC2DDC" w14:textId="77777777" w:rsidR="000C3A77" w:rsidRDefault="000C3A77" w:rsidP="00AF3482">
      <w:pPr>
        <w:tabs>
          <w:tab w:val="left" w:pos="360"/>
          <w:tab w:val="left" w:pos="720"/>
          <w:tab w:val="left" w:pos="1080"/>
          <w:tab w:val="left" w:pos="5760"/>
        </w:tabs>
        <w:jc w:val="both"/>
        <w:rPr>
          <w:rFonts w:ascii="Times New Roman" w:eastAsia="Times New Roman" w:hAnsi="Times New Roman" w:cs="Times New Roman"/>
          <w:sz w:val="22"/>
          <w:szCs w:val="22"/>
        </w:rPr>
      </w:pPr>
    </w:p>
    <w:p w14:paraId="67A8CB6B" w14:textId="77777777" w:rsidR="00AD0316" w:rsidRPr="00AD0316" w:rsidRDefault="00AD0316" w:rsidP="00AF3482">
      <w:pPr>
        <w:tabs>
          <w:tab w:val="left" w:pos="360"/>
          <w:tab w:val="left" w:pos="720"/>
          <w:tab w:val="left" w:pos="1080"/>
          <w:tab w:val="left" w:pos="5760"/>
        </w:tabs>
        <w:jc w:val="both"/>
        <w:rPr>
          <w:rFonts w:ascii="Times New Roman" w:eastAsia="Times New Roman" w:hAnsi="Times New Roman" w:cs="Times New Roman"/>
          <w:sz w:val="22"/>
          <w:szCs w:val="22"/>
        </w:rPr>
      </w:pPr>
      <w:r w:rsidRPr="00AD0316">
        <w:rPr>
          <w:rFonts w:ascii="Times New Roman" w:eastAsia="Times New Roman" w:hAnsi="Times New Roman" w:cs="Times New Roman"/>
          <w:sz w:val="22"/>
          <w:szCs w:val="22"/>
        </w:rPr>
        <w:t xml:space="preserve">While this letter relates to specific services indicated, from time to time, we may be asked by the Company to provide additional services and/or routine advice for which no separate arrangement has been made.  To the extent that we provide additional services and/or routine advice to the Company without separate arrangement, those services and/or routine advice are governed by the same terms and conditions set forth in this </w:t>
      </w:r>
      <w:r w:rsidR="005B1D3B" w:rsidRPr="00AD0316">
        <w:rPr>
          <w:rFonts w:ascii="Times New Roman" w:eastAsia="Times New Roman" w:hAnsi="Times New Roman" w:cs="Times New Roman"/>
          <w:sz w:val="22"/>
          <w:szCs w:val="22"/>
        </w:rPr>
        <w:t>letter and</w:t>
      </w:r>
      <w:r w:rsidRPr="00AD0316">
        <w:rPr>
          <w:rFonts w:ascii="Times New Roman" w:eastAsia="Times New Roman" w:hAnsi="Times New Roman" w:cs="Times New Roman"/>
          <w:sz w:val="22"/>
          <w:szCs w:val="22"/>
        </w:rPr>
        <w:t xml:space="preserve"> will be invoiced separately.</w:t>
      </w:r>
    </w:p>
    <w:p w14:paraId="5190B989" w14:textId="77777777" w:rsidR="00164DC8" w:rsidRDefault="00164DC8">
      <w:pPr>
        <w:rPr>
          <w:rFonts w:ascii="Times New Roman" w:eastAsia="Times New Roman" w:hAnsi="Times New Roman" w:cs="Times New Roman"/>
          <w:sz w:val="22"/>
          <w:szCs w:val="22"/>
        </w:rPr>
      </w:pPr>
      <w:r>
        <w:rPr>
          <w:rFonts w:ascii="Times New Roman" w:eastAsia="Times New Roman" w:hAnsi="Times New Roman" w:cs="Times New Roman"/>
          <w:sz w:val="22"/>
          <w:szCs w:val="22"/>
        </w:rPr>
        <w:br w:type="page"/>
      </w:r>
    </w:p>
    <w:p w14:paraId="382AABAA" w14:textId="77777777" w:rsidR="00AD0316" w:rsidRPr="00AD0316" w:rsidRDefault="00AD0316" w:rsidP="00AF3482">
      <w:pPr>
        <w:tabs>
          <w:tab w:val="left" w:pos="5760"/>
        </w:tabs>
        <w:jc w:val="both"/>
        <w:rPr>
          <w:rFonts w:ascii="Times New Roman" w:eastAsia="Times New Roman" w:hAnsi="Times New Roman" w:cs="Times New Roman"/>
          <w:sz w:val="22"/>
          <w:szCs w:val="22"/>
        </w:rPr>
      </w:pPr>
      <w:r w:rsidRPr="00AD0316">
        <w:rPr>
          <w:rFonts w:ascii="Times New Roman" w:eastAsia="Times New Roman" w:hAnsi="Times New Roman" w:cs="Times New Roman"/>
          <w:sz w:val="22"/>
          <w:szCs w:val="22"/>
        </w:rPr>
        <w:lastRenderedPageBreak/>
        <w:t>In order for us to complete this engagement, and to do so efficiently, we require unrestricted access to the following documents and information concerning your company:</w:t>
      </w:r>
    </w:p>
    <w:p w14:paraId="58086C01" w14:textId="77777777" w:rsidR="00AD0316" w:rsidRPr="00AD0316" w:rsidRDefault="00AD0316" w:rsidP="00AF3482">
      <w:pPr>
        <w:tabs>
          <w:tab w:val="left" w:pos="5760"/>
        </w:tabs>
        <w:jc w:val="both"/>
        <w:rPr>
          <w:rFonts w:ascii="Times New Roman" w:eastAsia="Times New Roman" w:hAnsi="Times New Roman" w:cs="Times New Roman"/>
          <w:sz w:val="22"/>
          <w:szCs w:val="22"/>
        </w:rPr>
      </w:pPr>
    </w:p>
    <w:p w14:paraId="562434A2" w14:textId="77777777" w:rsidR="00AD0316" w:rsidRPr="00F87692" w:rsidRDefault="00F87692" w:rsidP="00F87692">
      <w:pPr>
        <w:numPr>
          <w:ilvl w:val="0"/>
          <w:numId w:val="11"/>
        </w:numPr>
        <w:tabs>
          <w:tab w:val="left" w:pos="5760"/>
        </w:tabs>
        <w:contextualSpacing/>
        <w:jc w:val="both"/>
        <w:rPr>
          <w:rFonts w:ascii="Times New Roman" w:eastAsia="Times New Roman" w:hAnsi="Times New Roman" w:cs="Times New Roman"/>
          <w:sz w:val="22"/>
          <w:szCs w:val="22"/>
        </w:rPr>
      </w:pPr>
      <w:r w:rsidRPr="00F87692">
        <w:rPr>
          <w:rFonts w:ascii="Times New Roman" w:eastAsia="Times New Roman" w:hAnsi="Times New Roman" w:cs="Times New Roman"/>
          <w:sz w:val="22"/>
          <w:szCs w:val="22"/>
        </w:rPr>
        <w:t>General ledger system</w:t>
      </w:r>
    </w:p>
    <w:p w14:paraId="460415A0" w14:textId="77777777" w:rsidR="00F87692" w:rsidRPr="00F87692" w:rsidRDefault="00F87692" w:rsidP="00F87692">
      <w:pPr>
        <w:numPr>
          <w:ilvl w:val="0"/>
          <w:numId w:val="11"/>
        </w:numPr>
        <w:tabs>
          <w:tab w:val="left" w:pos="5760"/>
        </w:tabs>
        <w:contextualSpacing/>
        <w:jc w:val="both"/>
        <w:rPr>
          <w:rFonts w:ascii="Times New Roman" w:eastAsia="Times New Roman" w:hAnsi="Times New Roman" w:cs="Times New Roman"/>
          <w:sz w:val="22"/>
          <w:szCs w:val="22"/>
        </w:rPr>
      </w:pPr>
      <w:r w:rsidRPr="00F87692">
        <w:rPr>
          <w:rFonts w:ascii="Times New Roman" w:eastAsia="Times New Roman" w:hAnsi="Times New Roman" w:cs="Times New Roman"/>
          <w:sz w:val="22"/>
          <w:szCs w:val="22"/>
        </w:rPr>
        <w:t>Electronic access to bank and credit card accounts</w:t>
      </w:r>
    </w:p>
    <w:p w14:paraId="25BE6EBF" w14:textId="77777777" w:rsidR="00F87692" w:rsidRPr="00F87692" w:rsidRDefault="00F87692" w:rsidP="00F87692">
      <w:pPr>
        <w:numPr>
          <w:ilvl w:val="0"/>
          <w:numId w:val="11"/>
        </w:numPr>
        <w:tabs>
          <w:tab w:val="left" w:pos="5760"/>
        </w:tabs>
        <w:contextualSpacing/>
        <w:jc w:val="both"/>
        <w:rPr>
          <w:rFonts w:ascii="Times New Roman" w:eastAsia="Times New Roman" w:hAnsi="Times New Roman" w:cs="Times New Roman"/>
          <w:sz w:val="22"/>
          <w:szCs w:val="22"/>
        </w:rPr>
      </w:pPr>
      <w:r w:rsidRPr="00F87692">
        <w:rPr>
          <w:rFonts w:ascii="Times New Roman" w:eastAsia="Times New Roman" w:hAnsi="Times New Roman" w:cs="Times New Roman"/>
          <w:sz w:val="22"/>
          <w:szCs w:val="22"/>
        </w:rPr>
        <w:t>Cash disbursement accounts such as Bill.com and CashPro</w:t>
      </w:r>
    </w:p>
    <w:p w14:paraId="15AB6424" w14:textId="77777777" w:rsidR="00AD0316" w:rsidRPr="00F87692" w:rsidRDefault="00F87692" w:rsidP="00F87692">
      <w:pPr>
        <w:numPr>
          <w:ilvl w:val="0"/>
          <w:numId w:val="11"/>
        </w:numPr>
        <w:tabs>
          <w:tab w:val="left" w:pos="5760"/>
        </w:tabs>
        <w:contextualSpacing/>
        <w:jc w:val="both"/>
        <w:rPr>
          <w:rFonts w:ascii="Times New Roman" w:eastAsia="Times New Roman" w:hAnsi="Times New Roman" w:cs="Times New Roman"/>
          <w:sz w:val="22"/>
          <w:szCs w:val="22"/>
        </w:rPr>
      </w:pPr>
      <w:r w:rsidRPr="00F87692">
        <w:rPr>
          <w:rFonts w:ascii="Times New Roman" w:eastAsia="Times New Roman" w:hAnsi="Times New Roman" w:cs="Times New Roman"/>
          <w:sz w:val="22"/>
          <w:szCs w:val="22"/>
        </w:rPr>
        <w:t>I</w:t>
      </w:r>
      <w:r w:rsidR="00AD0316" w:rsidRPr="00F87692">
        <w:rPr>
          <w:rFonts w:ascii="Times New Roman" w:eastAsia="Times New Roman" w:hAnsi="Times New Roman" w:cs="Times New Roman"/>
          <w:sz w:val="22"/>
          <w:szCs w:val="22"/>
        </w:rPr>
        <w:t>nvoices, payroll records, bank records, contracts and other supporting documentation.</w:t>
      </w:r>
    </w:p>
    <w:p w14:paraId="6B2D68E1" w14:textId="77777777" w:rsidR="00AD0316" w:rsidRPr="00F87692" w:rsidRDefault="00F87692" w:rsidP="00F87692">
      <w:pPr>
        <w:numPr>
          <w:ilvl w:val="0"/>
          <w:numId w:val="11"/>
        </w:numPr>
        <w:tabs>
          <w:tab w:val="left" w:pos="5760"/>
        </w:tabs>
        <w:contextualSpacing/>
        <w:jc w:val="both"/>
        <w:rPr>
          <w:rFonts w:ascii="Times New Roman" w:eastAsia="Times New Roman" w:hAnsi="Times New Roman" w:cs="Times New Roman"/>
          <w:sz w:val="22"/>
          <w:szCs w:val="22"/>
        </w:rPr>
      </w:pPr>
      <w:r w:rsidRPr="00F87692">
        <w:rPr>
          <w:rFonts w:ascii="Times New Roman" w:eastAsia="Times New Roman" w:hAnsi="Times New Roman" w:cs="Times New Roman"/>
          <w:sz w:val="22"/>
          <w:szCs w:val="22"/>
        </w:rPr>
        <w:t>Electronic access to expense reimbursement and tracking applications</w:t>
      </w:r>
    </w:p>
    <w:p w14:paraId="481D7B98" w14:textId="77777777" w:rsidR="00F87692" w:rsidRPr="00F87692" w:rsidRDefault="00F87692" w:rsidP="00F87692">
      <w:pPr>
        <w:numPr>
          <w:ilvl w:val="0"/>
          <w:numId w:val="11"/>
        </w:numPr>
        <w:tabs>
          <w:tab w:val="left" w:pos="5760"/>
        </w:tabs>
        <w:contextualSpacing/>
        <w:jc w:val="both"/>
        <w:rPr>
          <w:rFonts w:ascii="Times New Roman" w:eastAsia="Times New Roman" w:hAnsi="Times New Roman" w:cs="Times New Roman"/>
          <w:sz w:val="22"/>
          <w:szCs w:val="22"/>
        </w:rPr>
      </w:pPr>
      <w:r w:rsidRPr="00F87692">
        <w:rPr>
          <w:rFonts w:ascii="Times New Roman" w:eastAsia="Times New Roman" w:hAnsi="Times New Roman" w:cs="Times New Roman"/>
          <w:sz w:val="22"/>
          <w:szCs w:val="22"/>
        </w:rPr>
        <w:t>Electronic access to third-party payroll</w:t>
      </w:r>
    </w:p>
    <w:p w14:paraId="2E1B59CD" w14:textId="77777777" w:rsidR="004C1ED2" w:rsidRPr="00F87692" w:rsidRDefault="00F87692" w:rsidP="00F87692">
      <w:pPr>
        <w:numPr>
          <w:ilvl w:val="0"/>
          <w:numId w:val="11"/>
        </w:numPr>
        <w:tabs>
          <w:tab w:val="left" w:pos="5760"/>
        </w:tabs>
        <w:contextualSpacing/>
        <w:jc w:val="both"/>
        <w:rPr>
          <w:rFonts w:ascii="Times New Roman" w:eastAsia="Times New Roman" w:hAnsi="Times New Roman" w:cs="Times New Roman"/>
          <w:sz w:val="22"/>
          <w:szCs w:val="22"/>
        </w:rPr>
      </w:pPr>
      <w:r w:rsidRPr="00F87692">
        <w:rPr>
          <w:rFonts w:ascii="Times New Roman" w:eastAsia="Times New Roman" w:hAnsi="Times New Roman" w:cs="Times New Roman"/>
          <w:sz w:val="22"/>
          <w:szCs w:val="22"/>
        </w:rPr>
        <w:t>Supporting documentation for prior period balances</w:t>
      </w:r>
    </w:p>
    <w:p w14:paraId="6A50D04E" w14:textId="7EE8B0C6" w:rsidR="00F87692" w:rsidRPr="00F87692" w:rsidRDefault="00F87692" w:rsidP="00F87692">
      <w:pPr>
        <w:numPr>
          <w:ilvl w:val="0"/>
          <w:numId w:val="11"/>
        </w:numPr>
        <w:tabs>
          <w:tab w:val="left" w:pos="5760"/>
        </w:tabs>
        <w:contextualSpacing/>
        <w:jc w:val="both"/>
        <w:rPr>
          <w:rFonts w:ascii="Times New Roman" w:eastAsia="Times New Roman" w:hAnsi="Times New Roman" w:cs="Times New Roman"/>
          <w:sz w:val="22"/>
          <w:szCs w:val="22"/>
        </w:rPr>
      </w:pPr>
      <w:r w:rsidRPr="00F87692">
        <w:rPr>
          <w:rFonts w:ascii="Times New Roman" w:eastAsia="Times New Roman" w:hAnsi="Times New Roman" w:cs="Times New Roman"/>
          <w:sz w:val="22"/>
          <w:szCs w:val="22"/>
        </w:rPr>
        <w:t xml:space="preserve">Forms 1096 and 1099 filed for </w:t>
      </w:r>
      <w:r w:rsidR="00D851B3">
        <w:rPr>
          <w:rFonts w:ascii="Times New Roman" w:eastAsia="Times New Roman" w:hAnsi="Times New Roman" w:cs="Times New Roman"/>
          <w:sz w:val="22"/>
          <w:szCs w:val="22"/>
        </w:rPr>
        <w:t>[year]</w:t>
      </w:r>
    </w:p>
    <w:p w14:paraId="39544170" w14:textId="478FD058" w:rsidR="00F87692" w:rsidRPr="00F87692" w:rsidRDefault="00F87692" w:rsidP="00F87692">
      <w:pPr>
        <w:numPr>
          <w:ilvl w:val="0"/>
          <w:numId w:val="11"/>
        </w:numPr>
        <w:tabs>
          <w:tab w:val="left" w:pos="5760"/>
        </w:tabs>
        <w:contextualSpacing/>
        <w:jc w:val="both"/>
        <w:rPr>
          <w:rFonts w:ascii="Times New Roman" w:eastAsia="Times New Roman" w:hAnsi="Times New Roman" w:cs="Times New Roman"/>
          <w:sz w:val="22"/>
          <w:szCs w:val="22"/>
        </w:rPr>
      </w:pPr>
      <w:r w:rsidRPr="00F87692">
        <w:rPr>
          <w:rFonts w:ascii="Times New Roman" w:eastAsia="Times New Roman" w:hAnsi="Times New Roman" w:cs="Times New Roman"/>
          <w:sz w:val="22"/>
          <w:szCs w:val="22"/>
        </w:rPr>
        <w:t xml:space="preserve">Sales &amp; Use tax filed for </w:t>
      </w:r>
      <w:r w:rsidR="00D851B3">
        <w:rPr>
          <w:rFonts w:ascii="Times New Roman" w:eastAsia="Times New Roman" w:hAnsi="Times New Roman" w:cs="Times New Roman"/>
          <w:sz w:val="22"/>
          <w:szCs w:val="22"/>
        </w:rPr>
        <w:t>[year]</w:t>
      </w:r>
    </w:p>
    <w:p w14:paraId="705F3E40" w14:textId="77777777" w:rsidR="00AD0316" w:rsidRPr="00AD0316" w:rsidRDefault="00AD0316" w:rsidP="00AF3482">
      <w:pPr>
        <w:tabs>
          <w:tab w:val="left" w:pos="5760"/>
        </w:tabs>
        <w:jc w:val="both"/>
        <w:rPr>
          <w:rFonts w:ascii="Times New Roman" w:eastAsia="Times New Roman" w:hAnsi="Times New Roman" w:cs="Times New Roman"/>
          <w:sz w:val="22"/>
          <w:szCs w:val="22"/>
        </w:rPr>
      </w:pPr>
    </w:p>
    <w:p w14:paraId="10E411EB" w14:textId="77777777" w:rsidR="00AD0316" w:rsidRPr="00AD0316" w:rsidRDefault="00AD0316" w:rsidP="00AF3482">
      <w:pPr>
        <w:tabs>
          <w:tab w:val="left" w:pos="5760"/>
        </w:tabs>
        <w:jc w:val="both"/>
        <w:rPr>
          <w:rFonts w:ascii="Times New Roman" w:eastAsia="Times New Roman" w:hAnsi="Times New Roman" w:cs="Times New Roman"/>
          <w:sz w:val="22"/>
          <w:szCs w:val="22"/>
        </w:rPr>
      </w:pPr>
      <w:r w:rsidRPr="00AD0316">
        <w:rPr>
          <w:rFonts w:ascii="Times New Roman" w:eastAsia="Times New Roman" w:hAnsi="Times New Roman" w:cs="Times New Roman"/>
          <w:sz w:val="22"/>
          <w:szCs w:val="22"/>
        </w:rPr>
        <w:t>Any failure to provide such documents and information, and to do so in a timely basis, will impede our services, and may require us to suspend our services or withdraw from the engagement. You agree to accept responsibility for any effect on your accounting records and financial statements of basic financial information or transaction documents not submitted to us for processing an entry, or losses that may result from their absence.</w:t>
      </w:r>
    </w:p>
    <w:p w14:paraId="189010CE" w14:textId="77777777" w:rsidR="00622056" w:rsidRDefault="00622056" w:rsidP="00AF3482">
      <w:pPr>
        <w:tabs>
          <w:tab w:val="left" w:pos="1440"/>
        </w:tabs>
        <w:jc w:val="both"/>
        <w:rPr>
          <w:rFonts w:ascii="Times New Roman" w:eastAsia="Times New Roman" w:hAnsi="Times New Roman" w:cs="Times New Roman"/>
          <w:sz w:val="22"/>
          <w:szCs w:val="22"/>
        </w:rPr>
      </w:pPr>
    </w:p>
    <w:p w14:paraId="69E17DA9" w14:textId="0F7198D3" w:rsidR="00AD0316" w:rsidRPr="00371855" w:rsidRDefault="00335321" w:rsidP="00AF3482">
      <w:pPr>
        <w:tabs>
          <w:tab w:val="left" w:pos="1440"/>
        </w:tabs>
        <w:jc w:val="both"/>
        <w:rPr>
          <w:rFonts w:ascii="Times New Roman" w:eastAsia="Times New Roman" w:hAnsi="Times New Roman" w:cs="Times New Roman"/>
          <w:color w:val="FF0000"/>
          <w:sz w:val="22"/>
          <w:szCs w:val="22"/>
        </w:rPr>
      </w:pPr>
      <w:r>
        <w:rPr>
          <w:rFonts w:ascii="Times New Roman" w:eastAsia="Times New Roman" w:hAnsi="Times New Roman" w:cs="Times New Roman"/>
          <w:sz w:val="22"/>
          <w:szCs w:val="22"/>
        </w:rPr>
        <w:t>[Name]</w:t>
      </w:r>
      <w:r w:rsidR="00AD0316" w:rsidRPr="00F87692">
        <w:rPr>
          <w:rFonts w:ascii="Times New Roman" w:eastAsia="Times New Roman" w:hAnsi="Times New Roman" w:cs="Times New Roman"/>
          <w:sz w:val="22"/>
          <w:szCs w:val="22"/>
        </w:rPr>
        <w:t xml:space="preserve"> </w:t>
      </w:r>
      <w:r w:rsidR="00F2633E">
        <w:rPr>
          <w:rFonts w:ascii="Times New Roman" w:eastAsia="Times New Roman" w:hAnsi="Times New Roman" w:cs="Times New Roman"/>
          <w:sz w:val="22"/>
          <w:szCs w:val="22"/>
        </w:rPr>
        <w:t xml:space="preserve">and </w:t>
      </w:r>
      <w:r>
        <w:rPr>
          <w:rFonts w:ascii="Times New Roman" w:eastAsia="Times New Roman" w:hAnsi="Times New Roman" w:cs="Times New Roman"/>
          <w:sz w:val="22"/>
          <w:szCs w:val="22"/>
        </w:rPr>
        <w:t>[Name]</w:t>
      </w:r>
      <w:r w:rsidR="00F2633E">
        <w:rPr>
          <w:rFonts w:ascii="Times New Roman" w:eastAsia="Times New Roman" w:hAnsi="Times New Roman" w:cs="Times New Roman"/>
          <w:sz w:val="22"/>
          <w:szCs w:val="22"/>
        </w:rPr>
        <w:t xml:space="preserve"> are</w:t>
      </w:r>
      <w:r w:rsidR="00AD0316" w:rsidRPr="00F87692">
        <w:rPr>
          <w:rFonts w:ascii="Times New Roman" w:eastAsia="Times New Roman" w:hAnsi="Times New Roman" w:cs="Times New Roman"/>
          <w:sz w:val="22"/>
          <w:szCs w:val="22"/>
        </w:rPr>
        <w:t xml:space="preserve"> the engagement partner</w:t>
      </w:r>
      <w:r w:rsidR="00F2633E">
        <w:rPr>
          <w:rFonts w:ascii="Times New Roman" w:eastAsia="Times New Roman" w:hAnsi="Times New Roman" w:cs="Times New Roman"/>
          <w:sz w:val="22"/>
          <w:szCs w:val="22"/>
        </w:rPr>
        <w:t>s and are</w:t>
      </w:r>
      <w:r w:rsidR="00AD0316" w:rsidRPr="00F87692">
        <w:rPr>
          <w:rFonts w:ascii="Times New Roman" w:eastAsia="Times New Roman" w:hAnsi="Times New Roman" w:cs="Times New Roman"/>
          <w:sz w:val="22"/>
          <w:szCs w:val="22"/>
        </w:rPr>
        <w:t xml:space="preserve"> responsible for supervi</w:t>
      </w:r>
      <w:r w:rsidR="00F87692" w:rsidRPr="00F87692">
        <w:rPr>
          <w:rFonts w:ascii="Times New Roman" w:eastAsia="Times New Roman" w:hAnsi="Times New Roman" w:cs="Times New Roman"/>
          <w:sz w:val="22"/>
          <w:szCs w:val="22"/>
        </w:rPr>
        <w:t>sing the engagement</w:t>
      </w:r>
      <w:bookmarkStart w:id="1" w:name="irsprivins"/>
      <w:bookmarkEnd w:id="1"/>
      <w:r w:rsidR="00545612">
        <w:rPr>
          <w:rFonts w:ascii="Times New Roman" w:eastAsia="Times New Roman" w:hAnsi="Times New Roman" w:cs="Times New Roman"/>
          <w:sz w:val="22"/>
          <w:szCs w:val="22"/>
        </w:rPr>
        <w:t>.</w:t>
      </w:r>
    </w:p>
    <w:p w14:paraId="0A9E9989" w14:textId="77777777" w:rsidR="00AD0316" w:rsidRPr="00F87692" w:rsidRDefault="00AD0316" w:rsidP="00F87692">
      <w:pPr>
        <w:tabs>
          <w:tab w:val="left" w:pos="5760"/>
        </w:tabs>
        <w:jc w:val="both"/>
        <w:rPr>
          <w:rFonts w:ascii="Times New Roman" w:eastAsia="Times New Roman" w:hAnsi="Times New Roman" w:cs="Times New Roman"/>
          <w:sz w:val="22"/>
          <w:szCs w:val="22"/>
        </w:rPr>
      </w:pPr>
    </w:p>
    <w:p w14:paraId="0174C7C8" w14:textId="77777777" w:rsidR="00AD0316" w:rsidRDefault="00F87692" w:rsidP="00F87692">
      <w:pPr>
        <w:tabs>
          <w:tab w:val="left" w:pos="5760"/>
        </w:tabs>
        <w:jc w:val="both"/>
        <w:rPr>
          <w:rFonts w:ascii="Times New Roman" w:eastAsia="Times New Roman" w:hAnsi="Times New Roman" w:cs="Times New Roman"/>
          <w:sz w:val="22"/>
          <w:szCs w:val="22"/>
        </w:rPr>
      </w:pPr>
      <w:r w:rsidRPr="00F87692">
        <w:rPr>
          <w:rFonts w:ascii="Times New Roman" w:eastAsia="Times New Roman" w:hAnsi="Times New Roman" w:cs="Times New Roman"/>
          <w:sz w:val="22"/>
          <w:szCs w:val="22"/>
        </w:rPr>
        <w:t>Our fee for the one-time implementation services outlined in 1 above is $6,000. The fee for the monthly accounting services outlined in 2 above are $2,000 a month. The fee for the "Monday morning huddle" outlined in 3 above are $300 per meeting.</w:t>
      </w:r>
      <w:r>
        <w:rPr>
          <w:rFonts w:ascii="Times New Roman" w:eastAsia="Times New Roman" w:hAnsi="Times New Roman" w:cs="Times New Roman"/>
          <w:sz w:val="22"/>
          <w:szCs w:val="22"/>
        </w:rPr>
        <w:t xml:space="preserve"> </w:t>
      </w:r>
      <w:r w:rsidR="00AD084C">
        <w:rPr>
          <w:rFonts w:ascii="Times New Roman" w:eastAsia="Times New Roman" w:hAnsi="Times New Roman" w:cs="Times New Roman"/>
          <w:sz w:val="22"/>
          <w:szCs w:val="22"/>
        </w:rPr>
        <w:t xml:space="preserve">The fee for the review of property level quarterly reporting packages as outline in 4 above are $400 per property per quarter.  </w:t>
      </w:r>
      <w:r w:rsidR="00014A68" w:rsidRPr="00F87692">
        <w:rPr>
          <w:rFonts w:ascii="Times New Roman" w:eastAsia="Times New Roman" w:hAnsi="Times New Roman" w:cs="Times New Roman"/>
          <w:sz w:val="22"/>
          <w:szCs w:val="22"/>
        </w:rPr>
        <w:t>You will also be billed for out-of-pocket costs such as return production, postage, travel, etc.</w:t>
      </w:r>
      <w:r w:rsidR="001C5D79" w:rsidRPr="00F87692">
        <w:rPr>
          <w:rFonts w:ascii="Times New Roman" w:eastAsia="Times New Roman" w:hAnsi="Times New Roman" w:cs="Times New Roman"/>
          <w:sz w:val="22"/>
          <w:szCs w:val="22"/>
        </w:rPr>
        <w:t xml:space="preserve"> (See </w:t>
      </w:r>
      <w:r w:rsidRPr="00F87692">
        <w:rPr>
          <w:rFonts w:ascii="Times New Roman" w:eastAsia="Times New Roman" w:hAnsi="Times New Roman" w:cs="Times New Roman"/>
          <w:sz w:val="22"/>
          <w:szCs w:val="22"/>
        </w:rPr>
        <w:t>Appendix</w:t>
      </w:r>
      <w:r w:rsidR="001C5D79" w:rsidRPr="00F87692">
        <w:rPr>
          <w:rFonts w:ascii="Times New Roman" w:eastAsia="Times New Roman" w:hAnsi="Times New Roman" w:cs="Times New Roman"/>
          <w:sz w:val="22"/>
          <w:szCs w:val="22"/>
        </w:rPr>
        <w:t xml:space="preserve"> </w:t>
      </w:r>
      <w:r w:rsidRPr="00F87692">
        <w:rPr>
          <w:rFonts w:ascii="Times New Roman" w:eastAsia="Times New Roman" w:hAnsi="Times New Roman" w:cs="Times New Roman"/>
          <w:sz w:val="22"/>
          <w:szCs w:val="22"/>
        </w:rPr>
        <w:t>B</w:t>
      </w:r>
      <w:r w:rsidR="001C5D79" w:rsidRPr="00F87692">
        <w:rPr>
          <w:rFonts w:ascii="Times New Roman" w:eastAsia="Times New Roman" w:hAnsi="Times New Roman" w:cs="Times New Roman"/>
          <w:sz w:val="22"/>
          <w:szCs w:val="22"/>
        </w:rPr>
        <w:t>).</w:t>
      </w:r>
      <w:r w:rsidR="00014A68" w:rsidRPr="00F87692">
        <w:rPr>
          <w:rFonts w:ascii="Times New Roman" w:eastAsia="Times New Roman" w:hAnsi="Times New Roman" w:cs="Times New Roman"/>
          <w:sz w:val="22"/>
          <w:szCs w:val="22"/>
        </w:rPr>
        <w:t xml:space="preserve">  Bills for services are due when rendered and interim billings may be submitted as work progresses and as expenses are incurred.</w:t>
      </w:r>
      <w:r w:rsidR="00014A68" w:rsidRPr="00014A68">
        <w:rPr>
          <w:rFonts w:ascii="Times New Roman" w:eastAsia="Times New Roman" w:hAnsi="Times New Roman" w:cs="Times New Roman"/>
          <w:sz w:val="22"/>
          <w:szCs w:val="22"/>
        </w:rPr>
        <w:t xml:space="preserve">  </w:t>
      </w:r>
      <w:r w:rsidR="00F2633E">
        <w:rPr>
          <w:rFonts w:ascii="Times New Roman" w:eastAsia="Times New Roman" w:hAnsi="Times New Roman" w:cs="Times New Roman"/>
          <w:sz w:val="22"/>
          <w:szCs w:val="22"/>
        </w:rPr>
        <w:t>The foregoing fees will be reviewed and adjusted from time to time upon the mutual agreement of the parties.</w:t>
      </w:r>
    </w:p>
    <w:p w14:paraId="7821012B" w14:textId="77777777" w:rsidR="00622056" w:rsidRPr="00AD0316" w:rsidRDefault="00622056" w:rsidP="00AF3482">
      <w:pPr>
        <w:jc w:val="both"/>
        <w:rPr>
          <w:rFonts w:ascii="Times New Roman" w:eastAsia="Times New Roman" w:hAnsi="Times New Roman" w:cs="Times New Roman"/>
          <w:sz w:val="22"/>
          <w:szCs w:val="22"/>
        </w:rPr>
      </w:pPr>
    </w:p>
    <w:p w14:paraId="2536D3B2" w14:textId="77777777" w:rsidR="00AD0316" w:rsidRPr="00AD0316" w:rsidRDefault="00AD0316" w:rsidP="00AF3482">
      <w:pPr>
        <w:jc w:val="both"/>
        <w:rPr>
          <w:rFonts w:ascii="Times New Roman" w:eastAsia="Times New Roman" w:hAnsi="Times New Roman" w:cs="Times New Roman"/>
          <w:sz w:val="22"/>
          <w:szCs w:val="22"/>
        </w:rPr>
      </w:pPr>
      <w:r w:rsidRPr="00AD0316">
        <w:rPr>
          <w:rFonts w:ascii="Times New Roman" w:eastAsia="Times New Roman" w:hAnsi="Times New Roman" w:cs="Times New Roman"/>
          <w:sz w:val="22"/>
          <w:szCs w:val="22"/>
        </w:rPr>
        <w:t>If we elect to terminate our services for nonpayment, or for any other reason provided for in this letter, our engagement will be deemed to have been completed upon written notification of termination, even if we have not completed our report.  You will be obligated to compensate us through the date of termination.</w:t>
      </w:r>
    </w:p>
    <w:p w14:paraId="43642975" w14:textId="77777777" w:rsidR="00AD0316" w:rsidRPr="00AD0316" w:rsidRDefault="00AD0316" w:rsidP="00AF3482">
      <w:pPr>
        <w:jc w:val="both"/>
        <w:rPr>
          <w:rFonts w:ascii="Times New Roman" w:eastAsia="Times New Roman" w:hAnsi="Times New Roman" w:cs="Times New Roman"/>
          <w:sz w:val="22"/>
          <w:szCs w:val="22"/>
        </w:rPr>
      </w:pPr>
    </w:p>
    <w:p w14:paraId="74974684" w14:textId="77777777" w:rsidR="00AD0316" w:rsidRPr="00AD0316" w:rsidRDefault="00AD0316" w:rsidP="00AF3482">
      <w:pPr>
        <w:jc w:val="both"/>
        <w:rPr>
          <w:rFonts w:ascii="Times New Roman" w:eastAsia="Times New Roman" w:hAnsi="Times New Roman" w:cs="Times New Roman"/>
          <w:sz w:val="22"/>
          <w:szCs w:val="22"/>
        </w:rPr>
      </w:pPr>
      <w:r w:rsidRPr="00AD0316">
        <w:rPr>
          <w:rFonts w:ascii="Times New Roman" w:eastAsia="Times New Roman" w:hAnsi="Times New Roman" w:cs="Times New Roman"/>
          <w:sz w:val="22"/>
          <w:szCs w:val="22"/>
        </w:rPr>
        <w:t>In connection with this engagement, we may communicate with you or others via email transmission.  As emails can be intercepted and read, disclosed, or otherwise used or communicated by an unintended third party, or may not be delivered to each of the parties to whom they are directed and only to such parties, we cannot guarantee or warrant that emails from us will be properly delivered and read only by the addressee.  Therefore, we specifically disclaim and waive any liability or responsibility whatsoever for interception or unintentional disclosure of emails transmitted by us in connection with the performance of this engagement.  In that regard, you agree that</w:t>
      </w:r>
      <w:r w:rsidR="00F2633E">
        <w:rPr>
          <w:rFonts w:ascii="Times New Roman" w:eastAsia="Times New Roman" w:hAnsi="Times New Roman" w:cs="Times New Roman"/>
          <w:sz w:val="22"/>
          <w:szCs w:val="22"/>
        </w:rPr>
        <w:t>, except with respect to our gross negligence and willful misconduct,</w:t>
      </w:r>
      <w:r w:rsidRPr="00AD0316">
        <w:rPr>
          <w:rFonts w:ascii="Times New Roman" w:eastAsia="Times New Roman" w:hAnsi="Times New Roman" w:cs="Times New Roman"/>
          <w:sz w:val="22"/>
          <w:szCs w:val="22"/>
        </w:rPr>
        <w:t xml:space="preserve"> we shall have no liability for any loss or damage to any person or entity resulting from the use of email transmissions, including any consequential, incidental, direct, indirect, or special damages, such as loss of revenues or anticipated profits, or disclosure or communication of confidential or proprietary information.</w:t>
      </w:r>
    </w:p>
    <w:p w14:paraId="6A792E10" w14:textId="77777777" w:rsidR="00AD0316" w:rsidRPr="00AD0316" w:rsidRDefault="00AD0316" w:rsidP="00AF3482">
      <w:pPr>
        <w:jc w:val="both"/>
        <w:rPr>
          <w:rFonts w:ascii="Times New Roman" w:eastAsia="Times New Roman" w:hAnsi="Times New Roman" w:cs="Times New Roman"/>
          <w:sz w:val="22"/>
          <w:szCs w:val="22"/>
        </w:rPr>
      </w:pPr>
    </w:p>
    <w:p w14:paraId="45E8FC3F" w14:textId="77777777" w:rsidR="00AD0316" w:rsidRPr="00AD0316" w:rsidRDefault="00AD0316" w:rsidP="00AF3482">
      <w:pPr>
        <w:jc w:val="both"/>
        <w:rPr>
          <w:rFonts w:ascii="Times New Roman" w:eastAsia="Times New Roman" w:hAnsi="Times New Roman" w:cs="Times New Roman"/>
          <w:sz w:val="22"/>
          <w:szCs w:val="22"/>
        </w:rPr>
      </w:pPr>
      <w:r w:rsidRPr="00AD0316">
        <w:rPr>
          <w:rFonts w:ascii="Times New Roman" w:eastAsia="Times New Roman" w:hAnsi="Times New Roman" w:cs="Times New Roman"/>
          <w:sz w:val="22"/>
          <w:szCs w:val="22"/>
        </w:rPr>
        <w:t>It is our policy to retain engagement documentation for a period of seven years, after which time we will commence the process of destroying the contents of our engagement files.  To the extent we accumulate any of your original records during the engagement, those documents will be returned to you promptly upon completion of the engagement, and you will provide us with a receipt for the return of such records.  The balance of our engagement file</w:t>
      </w:r>
      <w:del w:id="2" w:author="Nancy Reimer" w:date="2019-07-08T12:11:00Z">
        <w:r w:rsidRPr="00AD0316" w:rsidDel="004E1EB0">
          <w:rPr>
            <w:rFonts w:ascii="Times New Roman" w:eastAsia="Times New Roman" w:hAnsi="Times New Roman" w:cs="Times New Roman"/>
            <w:sz w:val="22"/>
            <w:szCs w:val="22"/>
          </w:rPr>
          <w:delText>,</w:delText>
        </w:r>
      </w:del>
      <w:r w:rsidRPr="00AD0316">
        <w:rPr>
          <w:rFonts w:ascii="Times New Roman" w:eastAsia="Times New Roman" w:hAnsi="Times New Roman" w:cs="Times New Roman"/>
          <w:sz w:val="22"/>
          <w:szCs w:val="22"/>
        </w:rPr>
        <w:t xml:space="preserve"> is our property, and we will provide copies of such documents at our discretion and if compensated for any time and costs associated with the effort.</w:t>
      </w:r>
    </w:p>
    <w:p w14:paraId="1621CDF6" w14:textId="77777777" w:rsidR="00AD0316" w:rsidRPr="00AD0316" w:rsidRDefault="00AD0316" w:rsidP="00AF3482">
      <w:pPr>
        <w:jc w:val="both"/>
        <w:rPr>
          <w:rFonts w:ascii="Times New Roman" w:eastAsia="Times New Roman" w:hAnsi="Times New Roman" w:cs="Times New Roman"/>
          <w:sz w:val="22"/>
          <w:szCs w:val="22"/>
        </w:rPr>
      </w:pPr>
    </w:p>
    <w:p w14:paraId="29E71E60" w14:textId="77777777" w:rsidR="00AD0316" w:rsidRPr="00AD0316" w:rsidRDefault="00AD0316" w:rsidP="00AF3482">
      <w:pPr>
        <w:jc w:val="both"/>
        <w:rPr>
          <w:rFonts w:ascii="Times New Roman" w:eastAsia="Times New Roman" w:hAnsi="Times New Roman" w:cs="Times New Roman"/>
          <w:sz w:val="22"/>
          <w:szCs w:val="22"/>
        </w:rPr>
      </w:pPr>
      <w:r w:rsidRPr="00AD0316">
        <w:rPr>
          <w:rFonts w:ascii="Times New Roman" w:eastAsia="Times New Roman" w:hAnsi="Times New Roman" w:cs="Times New Roman"/>
          <w:sz w:val="22"/>
          <w:szCs w:val="22"/>
        </w:rPr>
        <w:lastRenderedPageBreak/>
        <w:t>In the event we are required to respond to a subpoena, court order or other legal process for the production of documents and/or testimony relative to information we obtained and/or prepared during the course of this engagement, you agree to compensate us at our standard hourly rates then existing for the time we expend in connection with such response, and to reimburse us for all of our out-of-pocket costs incurred in that regard.</w:t>
      </w:r>
    </w:p>
    <w:p w14:paraId="228511B5" w14:textId="77777777" w:rsidR="00AD0316" w:rsidRPr="00AD0316" w:rsidRDefault="00AD0316" w:rsidP="00AF3482">
      <w:pPr>
        <w:jc w:val="both"/>
        <w:rPr>
          <w:rFonts w:ascii="Times New Roman" w:eastAsia="Times New Roman" w:hAnsi="Times New Roman" w:cs="Times New Roman"/>
          <w:sz w:val="22"/>
          <w:szCs w:val="22"/>
        </w:rPr>
      </w:pPr>
    </w:p>
    <w:p w14:paraId="66051582" w14:textId="728AD363" w:rsidR="00AD0316" w:rsidRPr="00AD0316" w:rsidRDefault="00AD0316" w:rsidP="00AF3482">
      <w:pPr>
        <w:jc w:val="both"/>
        <w:rPr>
          <w:rFonts w:ascii="Times New Roman" w:eastAsia="Times New Roman" w:hAnsi="Times New Roman" w:cs="Times New Roman"/>
          <w:sz w:val="22"/>
          <w:szCs w:val="22"/>
        </w:rPr>
      </w:pPr>
      <w:r w:rsidRPr="00AD0316">
        <w:rPr>
          <w:rFonts w:ascii="Times New Roman" w:eastAsia="Times New Roman" w:hAnsi="Times New Roman" w:cs="Times New Roman"/>
          <w:sz w:val="22"/>
          <w:szCs w:val="22"/>
        </w:rPr>
        <w:t xml:space="preserve">You agree not to solicit for your employment either directly or indirectly any of the current employees of </w:t>
      </w:r>
      <w:r w:rsidR="00335321">
        <w:rPr>
          <w:rFonts w:ascii="Times New Roman" w:eastAsia="Times New Roman" w:hAnsi="Times New Roman" w:cs="Times New Roman"/>
          <w:sz w:val="22"/>
          <w:szCs w:val="22"/>
        </w:rPr>
        <w:t>[CPA]</w:t>
      </w:r>
      <w:r w:rsidRPr="00AD0316">
        <w:rPr>
          <w:rFonts w:ascii="Times New Roman" w:eastAsia="Times New Roman" w:hAnsi="Times New Roman" w:cs="Times New Roman"/>
          <w:sz w:val="22"/>
          <w:szCs w:val="22"/>
        </w:rPr>
        <w:t xml:space="preserve"> for your business or personal operations</w:t>
      </w:r>
      <w:r w:rsidR="00F2633E">
        <w:rPr>
          <w:rFonts w:ascii="Times New Roman" w:eastAsia="Times New Roman" w:hAnsi="Times New Roman" w:cs="Times New Roman"/>
          <w:sz w:val="22"/>
          <w:szCs w:val="22"/>
        </w:rPr>
        <w:t xml:space="preserve"> during the term of </w:t>
      </w:r>
      <w:r w:rsidR="005221C7">
        <w:rPr>
          <w:rFonts w:ascii="Times New Roman" w:eastAsia="Times New Roman" w:hAnsi="Times New Roman" w:cs="Times New Roman"/>
          <w:sz w:val="22"/>
          <w:szCs w:val="22"/>
        </w:rPr>
        <w:t>our engagement with the Company.</w:t>
      </w:r>
    </w:p>
    <w:p w14:paraId="6C170460" w14:textId="77777777" w:rsidR="00AD0316" w:rsidRPr="00AD0316" w:rsidRDefault="00AD0316" w:rsidP="00AF3482">
      <w:pPr>
        <w:jc w:val="both"/>
        <w:rPr>
          <w:rFonts w:ascii="Times New Roman" w:eastAsia="Times New Roman" w:hAnsi="Times New Roman" w:cs="Times New Roman"/>
          <w:sz w:val="22"/>
          <w:szCs w:val="22"/>
        </w:rPr>
      </w:pPr>
    </w:p>
    <w:p w14:paraId="4A0FC325" w14:textId="77777777" w:rsidR="00AD0316" w:rsidRPr="00AD0316" w:rsidRDefault="00AD0316" w:rsidP="00AF3482">
      <w:pPr>
        <w:jc w:val="both"/>
        <w:rPr>
          <w:rFonts w:ascii="Times New Roman" w:eastAsia="Times New Roman" w:hAnsi="Times New Roman" w:cs="Times New Roman"/>
          <w:sz w:val="22"/>
          <w:szCs w:val="22"/>
        </w:rPr>
      </w:pPr>
      <w:r w:rsidRPr="00AD0316">
        <w:rPr>
          <w:rFonts w:ascii="Times New Roman" w:eastAsia="Times New Roman" w:hAnsi="Times New Roman" w:cs="Times New Roman"/>
          <w:sz w:val="22"/>
          <w:szCs w:val="22"/>
        </w:rPr>
        <w:t>Parties to this engagement agree that any dispute that may arise regarding the meaning, performance or enforcement of this engagement will, prior to resorting to litigation, be submitted to mediation upon the written request of any party to the engagement subject to the selection of a mutually agreed upon mediator.  All mediations initiated as a result of this engagement shall be administered pursuant to the mediation rules of the American Arbitration Association (AAA).  The results of this mediation shall be binding only upon agreement of each party to be bound.  Cost of any mediation proceeding shall be shared equally by both parties.  If any portion of this agreement is deemed invalid or unenforceable, said finding shall not operate to invalidate the remainder of the terms set forth in this engagement letter.  This section shall survive completion or termination of this Agreement.</w:t>
      </w:r>
    </w:p>
    <w:p w14:paraId="59BE4E69" w14:textId="77777777" w:rsidR="00AD0316" w:rsidRPr="00AD0316" w:rsidRDefault="00AD0316" w:rsidP="00AF3482">
      <w:pPr>
        <w:jc w:val="both"/>
        <w:rPr>
          <w:rFonts w:ascii="Times New Roman" w:eastAsia="Times New Roman" w:hAnsi="Times New Roman" w:cs="Times New Roman"/>
          <w:sz w:val="22"/>
          <w:szCs w:val="22"/>
        </w:rPr>
      </w:pPr>
    </w:p>
    <w:p w14:paraId="74D30887" w14:textId="77777777" w:rsidR="00AD0316" w:rsidRPr="00AD0316" w:rsidRDefault="00AD0316" w:rsidP="00AF3482">
      <w:pPr>
        <w:jc w:val="both"/>
        <w:rPr>
          <w:rFonts w:ascii="Times New Roman" w:eastAsia="Times New Roman" w:hAnsi="Times New Roman" w:cs="Times New Roman"/>
          <w:sz w:val="22"/>
          <w:szCs w:val="22"/>
        </w:rPr>
      </w:pPr>
      <w:r w:rsidRPr="00AD0316">
        <w:rPr>
          <w:rFonts w:ascii="Times New Roman" w:eastAsia="Times New Roman" w:hAnsi="Times New Roman" w:cs="Times New Roman"/>
          <w:sz w:val="22"/>
          <w:szCs w:val="22"/>
        </w:rPr>
        <w:t>If mediation fails to resolve the dispute or claim, the parties hereby agree to submit any action, claim or counterclaim whether based in contract, tort, and statutory rights or otherwise to the Superior Court of the Commonwealth of Massachusetts.  The parties also agree that the laws of the Commonwealth of Massachusetts shall govern all legal proceedings arising from this engagement.</w:t>
      </w:r>
    </w:p>
    <w:p w14:paraId="5EFB22F2" w14:textId="77777777" w:rsidR="00AD0316" w:rsidRPr="00AD0316" w:rsidRDefault="00AD0316" w:rsidP="00AF3482">
      <w:pPr>
        <w:jc w:val="both"/>
        <w:rPr>
          <w:rFonts w:ascii="Times New Roman" w:eastAsia="Times New Roman" w:hAnsi="Times New Roman" w:cs="Times New Roman"/>
          <w:sz w:val="22"/>
          <w:szCs w:val="22"/>
        </w:rPr>
      </w:pPr>
    </w:p>
    <w:p w14:paraId="63787A26" w14:textId="77777777" w:rsidR="00AD0316" w:rsidRPr="00AD0316" w:rsidRDefault="00AD0316" w:rsidP="00AF3482">
      <w:pPr>
        <w:jc w:val="both"/>
        <w:rPr>
          <w:rFonts w:ascii="Times New Roman" w:eastAsia="Times New Roman" w:hAnsi="Times New Roman" w:cs="Times New Roman"/>
          <w:sz w:val="22"/>
          <w:szCs w:val="22"/>
        </w:rPr>
      </w:pPr>
      <w:r w:rsidRPr="00AD0316">
        <w:rPr>
          <w:rFonts w:ascii="Times New Roman" w:eastAsia="Times New Roman" w:hAnsi="Times New Roman" w:cs="Times New Roman"/>
          <w:sz w:val="22"/>
          <w:szCs w:val="22"/>
        </w:rPr>
        <w:t>We appreciate the opportunity to be of service to you and believe this letter accurately summarizes the significant terms of our engagement. If you have any questions, please let us know. If you agree with the terms of our engagement as described in this letter, please sign the enclosed copy and return it to us.</w:t>
      </w:r>
    </w:p>
    <w:p w14:paraId="1FF2F4A6" w14:textId="77777777" w:rsidR="00AD0316" w:rsidRPr="00AD0316" w:rsidRDefault="00AD0316" w:rsidP="00AF3482">
      <w:pPr>
        <w:jc w:val="both"/>
        <w:rPr>
          <w:rFonts w:ascii="Times New Roman" w:eastAsia="Times New Roman" w:hAnsi="Times New Roman" w:cs="Times New Roman"/>
          <w:sz w:val="22"/>
          <w:szCs w:val="22"/>
        </w:rPr>
      </w:pPr>
    </w:p>
    <w:p w14:paraId="46A04CE9" w14:textId="77777777" w:rsidR="00AD0316" w:rsidRPr="00AD0316" w:rsidRDefault="00AD0316" w:rsidP="00AF3482">
      <w:pPr>
        <w:tabs>
          <w:tab w:val="left" w:pos="360"/>
          <w:tab w:val="left" w:pos="720"/>
          <w:tab w:val="left" w:pos="1080"/>
          <w:tab w:val="left" w:pos="5760"/>
        </w:tabs>
        <w:jc w:val="both"/>
        <w:rPr>
          <w:rFonts w:ascii="Times New Roman" w:eastAsia="Calibri" w:hAnsi="Times New Roman" w:cs="Times New Roman"/>
          <w:sz w:val="22"/>
          <w:szCs w:val="22"/>
        </w:rPr>
      </w:pPr>
      <w:r w:rsidRPr="00AD0316">
        <w:rPr>
          <w:rFonts w:ascii="Times New Roman" w:eastAsia="Calibri" w:hAnsi="Times New Roman" w:cs="Times New Roman"/>
          <w:sz w:val="22"/>
          <w:szCs w:val="22"/>
        </w:rPr>
        <w:t>Sincerely,</w:t>
      </w:r>
    </w:p>
    <w:p w14:paraId="0EB360DD" w14:textId="77777777" w:rsidR="00AD0316" w:rsidRPr="00164DC8" w:rsidRDefault="00AD0316" w:rsidP="00AF3482">
      <w:pPr>
        <w:tabs>
          <w:tab w:val="left" w:pos="360"/>
          <w:tab w:val="left" w:pos="720"/>
          <w:tab w:val="left" w:pos="1080"/>
          <w:tab w:val="left" w:pos="5760"/>
        </w:tabs>
        <w:jc w:val="both"/>
        <w:rPr>
          <w:rFonts w:ascii="Times New Roman" w:eastAsia="Calibri" w:hAnsi="Times New Roman" w:cs="Times New Roman"/>
          <w:sz w:val="12"/>
          <w:szCs w:val="12"/>
        </w:rPr>
      </w:pPr>
    </w:p>
    <w:p w14:paraId="1297A613" w14:textId="0178D8A5" w:rsidR="00622056" w:rsidRPr="00AD0316" w:rsidRDefault="00622056" w:rsidP="00164DC8">
      <w:pPr>
        <w:tabs>
          <w:tab w:val="left" w:pos="360"/>
          <w:tab w:val="left" w:pos="720"/>
          <w:tab w:val="left" w:pos="1080"/>
          <w:tab w:val="left" w:pos="5760"/>
        </w:tabs>
        <w:ind w:left="-180"/>
        <w:jc w:val="both"/>
        <w:rPr>
          <w:rFonts w:ascii="Times New Roman" w:eastAsia="Calibri" w:hAnsi="Times New Roman" w:cs="Times New Roman"/>
          <w:sz w:val="22"/>
          <w:szCs w:val="22"/>
        </w:rPr>
      </w:pPr>
    </w:p>
    <w:p w14:paraId="5ECAEBAF" w14:textId="570B7A62" w:rsidR="00AD0316" w:rsidRPr="00AD0316" w:rsidRDefault="00D851B3" w:rsidP="00AF3482">
      <w:pPr>
        <w:tabs>
          <w:tab w:val="left" w:pos="-3780"/>
          <w:tab w:val="left" w:pos="2250"/>
          <w:tab w:val="left" w:pos="4215"/>
        </w:tabs>
        <w:jc w:val="both"/>
        <w:outlineLvl w:val="0"/>
        <w:rPr>
          <w:rFonts w:ascii="Times New Roman" w:eastAsia="Calibri" w:hAnsi="Times New Roman" w:cs="Times New Roman"/>
          <w:sz w:val="22"/>
          <w:szCs w:val="22"/>
        </w:rPr>
      </w:pPr>
      <w:r>
        <w:rPr>
          <w:rFonts w:ascii="Times New Roman" w:eastAsia="Calibri" w:hAnsi="Times New Roman" w:cs="Times New Roman"/>
          <w:sz w:val="22"/>
          <w:szCs w:val="22"/>
        </w:rPr>
        <w:t>[Name]</w:t>
      </w:r>
      <w:r w:rsidR="00AD0316" w:rsidRPr="00AD0316">
        <w:rPr>
          <w:rFonts w:ascii="Times New Roman" w:eastAsia="Calibri" w:hAnsi="Times New Roman" w:cs="Times New Roman"/>
          <w:sz w:val="22"/>
          <w:szCs w:val="22"/>
        </w:rPr>
        <w:t>, CPA</w:t>
      </w:r>
    </w:p>
    <w:p w14:paraId="29C08F0A" w14:textId="77777777" w:rsidR="00AD0316" w:rsidRPr="00AD0316" w:rsidRDefault="00AD0316" w:rsidP="00AF3482">
      <w:pPr>
        <w:tabs>
          <w:tab w:val="left" w:pos="-3780"/>
          <w:tab w:val="left" w:pos="2250"/>
          <w:tab w:val="left" w:pos="4215"/>
        </w:tabs>
        <w:jc w:val="both"/>
        <w:outlineLvl w:val="0"/>
        <w:rPr>
          <w:rFonts w:ascii="Times New Roman" w:eastAsia="Calibri" w:hAnsi="Times New Roman" w:cs="Times New Roman"/>
          <w:sz w:val="22"/>
          <w:szCs w:val="22"/>
        </w:rPr>
      </w:pPr>
    </w:p>
    <w:p w14:paraId="5B3C2CC7" w14:textId="77777777" w:rsidR="00AD0316" w:rsidRPr="00AD0316" w:rsidRDefault="00AD0316" w:rsidP="00AF3482">
      <w:pPr>
        <w:tabs>
          <w:tab w:val="left" w:pos="-3780"/>
          <w:tab w:val="left" w:pos="2250"/>
          <w:tab w:val="left" w:pos="4215"/>
        </w:tabs>
        <w:jc w:val="both"/>
        <w:outlineLvl w:val="0"/>
        <w:rPr>
          <w:rFonts w:ascii="Times New Roman" w:eastAsia="Calibri" w:hAnsi="Times New Roman" w:cs="Times New Roman"/>
          <w:sz w:val="22"/>
          <w:szCs w:val="22"/>
        </w:rPr>
      </w:pPr>
    </w:p>
    <w:p w14:paraId="2E8EA656" w14:textId="77777777" w:rsidR="00AD0316" w:rsidRPr="00AD0316" w:rsidRDefault="00AD0316" w:rsidP="00AF3482">
      <w:pPr>
        <w:tabs>
          <w:tab w:val="left" w:pos="360"/>
          <w:tab w:val="left" w:pos="720"/>
          <w:tab w:val="left" w:pos="1080"/>
          <w:tab w:val="left" w:pos="5760"/>
        </w:tabs>
        <w:jc w:val="both"/>
        <w:rPr>
          <w:rFonts w:ascii="Times New Roman" w:eastAsia="Calibri" w:hAnsi="Times New Roman" w:cs="Times New Roman"/>
          <w:sz w:val="22"/>
          <w:szCs w:val="22"/>
        </w:rPr>
      </w:pPr>
    </w:p>
    <w:p w14:paraId="318FF521" w14:textId="77777777" w:rsidR="00AD0316" w:rsidRPr="00AD0316" w:rsidRDefault="00AD0316" w:rsidP="00AF3482">
      <w:pPr>
        <w:tabs>
          <w:tab w:val="left" w:pos="288"/>
          <w:tab w:val="left" w:pos="864"/>
          <w:tab w:val="left" w:pos="1152"/>
          <w:tab w:val="left" w:pos="5760"/>
        </w:tabs>
        <w:jc w:val="both"/>
        <w:rPr>
          <w:rFonts w:ascii="Times New Roman" w:eastAsia="Calibri" w:hAnsi="Times New Roman" w:cs="Times New Roman"/>
          <w:sz w:val="22"/>
          <w:szCs w:val="22"/>
        </w:rPr>
      </w:pPr>
      <w:r w:rsidRPr="00AD0316">
        <w:rPr>
          <w:rFonts w:ascii="Times New Roman" w:eastAsia="Calibri" w:hAnsi="Times New Roman" w:cs="Times New Roman"/>
          <w:sz w:val="22"/>
          <w:szCs w:val="22"/>
        </w:rPr>
        <w:t>Approval:</w:t>
      </w:r>
    </w:p>
    <w:p w14:paraId="7ABBBC31" w14:textId="77777777" w:rsidR="00AD0316" w:rsidRPr="00AD0316" w:rsidRDefault="00AD0316" w:rsidP="00AF3482">
      <w:pPr>
        <w:tabs>
          <w:tab w:val="left" w:pos="288"/>
          <w:tab w:val="left" w:pos="864"/>
          <w:tab w:val="left" w:pos="1152"/>
          <w:tab w:val="left" w:pos="5760"/>
        </w:tabs>
        <w:jc w:val="both"/>
        <w:rPr>
          <w:rFonts w:ascii="Times New Roman" w:eastAsia="Calibri" w:hAnsi="Times New Roman" w:cs="Times New Roman"/>
          <w:sz w:val="22"/>
          <w:szCs w:val="22"/>
        </w:rPr>
      </w:pPr>
    </w:p>
    <w:p w14:paraId="0F2F8F67" w14:textId="77777777" w:rsidR="00AD0316" w:rsidRPr="00AD0316" w:rsidRDefault="00AD0316" w:rsidP="00AF3482">
      <w:pPr>
        <w:tabs>
          <w:tab w:val="left" w:pos="288"/>
          <w:tab w:val="left" w:pos="864"/>
          <w:tab w:val="left" w:pos="1152"/>
          <w:tab w:val="left" w:pos="5760"/>
        </w:tabs>
        <w:jc w:val="both"/>
        <w:rPr>
          <w:rFonts w:ascii="Times New Roman" w:eastAsia="Calibri" w:hAnsi="Times New Roman" w:cs="Times New Roman"/>
          <w:sz w:val="22"/>
          <w:szCs w:val="22"/>
        </w:rPr>
      </w:pPr>
    </w:p>
    <w:p w14:paraId="2E9D0F9A" w14:textId="77777777" w:rsidR="00AD0316" w:rsidRPr="00AD0316" w:rsidRDefault="00AD0316" w:rsidP="00AF3482">
      <w:pPr>
        <w:tabs>
          <w:tab w:val="left" w:pos="288"/>
          <w:tab w:val="left" w:pos="864"/>
          <w:tab w:val="left" w:pos="1152"/>
          <w:tab w:val="left" w:pos="5760"/>
        </w:tabs>
        <w:jc w:val="both"/>
        <w:outlineLvl w:val="0"/>
        <w:rPr>
          <w:rFonts w:ascii="Times New Roman" w:eastAsia="Calibri" w:hAnsi="Times New Roman" w:cs="Times New Roman"/>
          <w:sz w:val="22"/>
          <w:szCs w:val="22"/>
        </w:rPr>
      </w:pPr>
      <w:r w:rsidRPr="00AD0316">
        <w:rPr>
          <w:rFonts w:ascii="Times New Roman" w:eastAsia="Calibri" w:hAnsi="Times New Roman" w:cs="Times New Roman"/>
          <w:sz w:val="22"/>
          <w:szCs w:val="22"/>
        </w:rPr>
        <w:t>The above meets with our approval.  You are hereby authorized to proceed with the services outlined.</w:t>
      </w:r>
    </w:p>
    <w:p w14:paraId="5A6C4EBA" w14:textId="77777777" w:rsidR="00AD0316" w:rsidRPr="00AD0316" w:rsidRDefault="00AD0316" w:rsidP="00AF3482">
      <w:pPr>
        <w:tabs>
          <w:tab w:val="left" w:pos="288"/>
          <w:tab w:val="left" w:pos="864"/>
          <w:tab w:val="left" w:pos="1152"/>
          <w:tab w:val="left" w:pos="5760"/>
        </w:tabs>
        <w:jc w:val="both"/>
        <w:rPr>
          <w:rFonts w:ascii="Times New Roman" w:eastAsia="Calibri" w:hAnsi="Times New Roman" w:cs="Times New Roman"/>
          <w:sz w:val="22"/>
          <w:szCs w:val="22"/>
        </w:rPr>
      </w:pPr>
    </w:p>
    <w:p w14:paraId="08150FDD" w14:textId="77777777" w:rsidR="00AD0316" w:rsidRDefault="00AD0316" w:rsidP="00AF3482">
      <w:pPr>
        <w:tabs>
          <w:tab w:val="left" w:pos="288"/>
          <w:tab w:val="left" w:pos="864"/>
          <w:tab w:val="left" w:pos="1152"/>
          <w:tab w:val="left" w:pos="5760"/>
        </w:tabs>
        <w:jc w:val="both"/>
        <w:rPr>
          <w:rFonts w:ascii="Times New Roman" w:eastAsia="Calibri" w:hAnsi="Times New Roman" w:cs="Times New Roman"/>
          <w:sz w:val="22"/>
          <w:szCs w:val="22"/>
        </w:rPr>
      </w:pPr>
    </w:p>
    <w:p w14:paraId="2B0E400B" w14:textId="77777777" w:rsidR="00622056" w:rsidRPr="00AD0316" w:rsidRDefault="00622056" w:rsidP="00AF3482">
      <w:pPr>
        <w:tabs>
          <w:tab w:val="left" w:pos="288"/>
          <w:tab w:val="left" w:pos="864"/>
          <w:tab w:val="left" w:pos="1152"/>
          <w:tab w:val="left" w:pos="5760"/>
        </w:tabs>
        <w:jc w:val="both"/>
        <w:rPr>
          <w:rFonts w:ascii="Times New Roman" w:eastAsia="Calibri" w:hAnsi="Times New Roman" w:cs="Times New Roman"/>
          <w:sz w:val="22"/>
          <w:szCs w:val="22"/>
        </w:rPr>
      </w:pPr>
    </w:p>
    <w:p w14:paraId="5CBBA6A8" w14:textId="77777777" w:rsidR="00AD0316" w:rsidRPr="00AD0316" w:rsidRDefault="00AD0316" w:rsidP="00AF3482">
      <w:pPr>
        <w:tabs>
          <w:tab w:val="left" w:pos="288"/>
          <w:tab w:val="left" w:pos="864"/>
          <w:tab w:val="left" w:pos="1152"/>
          <w:tab w:val="left" w:pos="5760"/>
          <w:tab w:val="right" w:pos="9360"/>
        </w:tabs>
        <w:jc w:val="both"/>
        <w:rPr>
          <w:rFonts w:ascii="Times New Roman" w:eastAsia="Calibri" w:hAnsi="Times New Roman" w:cs="Times New Roman"/>
          <w:sz w:val="22"/>
          <w:szCs w:val="22"/>
          <w:u w:val="single"/>
        </w:rPr>
      </w:pPr>
      <w:r w:rsidRPr="00AD0316">
        <w:rPr>
          <w:rFonts w:ascii="Times New Roman" w:eastAsia="Calibri" w:hAnsi="Times New Roman" w:cs="Times New Roman"/>
          <w:sz w:val="22"/>
          <w:szCs w:val="22"/>
        </w:rPr>
        <w:t>Date:</w:t>
      </w:r>
      <w:r w:rsidRPr="00AD0316">
        <w:rPr>
          <w:rFonts w:ascii="Times New Roman" w:eastAsia="Calibri" w:hAnsi="Times New Roman" w:cs="Times New Roman"/>
          <w:sz w:val="22"/>
          <w:szCs w:val="22"/>
          <w:u w:val="single"/>
        </w:rPr>
        <w:t xml:space="preserve">                              </w:t>
      </w:r>
      <w:r w:rsidRPr="00AD0316">
        <w:rPr>
          <w:rFonts w:ascii="Times New Roman" w:eastAsia="Calibri" w:hAnsi="Times New Roman" w:cs="Times New Roman"/>
          <w:sz w:val="22"/>
          <w:szCs w:val="22"/>
        </w:rPr>
        <w:t xml:space="preserve">  By:</w:t>
      </w:r>
      <w:r w:rsidRPr="00AD0316">
        <w:rPr>
          <w:rFonts w:ascii="Times New Roman" w:eastAsia="Calibri" w:hAnsi="Times New Roman" w:cs="Times New Roman"/>
          <w:sz w:val="22"/>
          <w:szCs w:val="22"/>
          <w:u w:val="single"/>
        </w:rPr>
        <w:tab/>
      </w:r>
      <w:r w:rsidRPr="00AD0316">
        <w:rPr>
          <w:rFonts w:ascii="Times New Roman" w:eastAsia="Calibri" w:hAnsi="Times New Roman" w:cs="Times New Roman"/>
          <w:sz w:val="22"/>
          <w:szCs w:val="22"/>
          <w:u w:val="single"/>
        </w:rPr>
        <w:tab/>
      </w:r>
    </w:p>
    <w:p w14:paraId="25F571DF" w14:textId="77777777" w:rsidR="00AD0316" w:rsidRPr="00AD0316" w:rsidRDefault="00AD0316" w:rsidP="00AF3482">
      <w:pPr>
        <w:jc w:val="both"/>
        <w:rPr>
          <w:rFonts w:ascii="Times New Roman" w:eastAsia="Calibri" w:hAnsi="Times New Roman" w:cs="Times New Roman"/>
          <w:sz w:val="22"/>
          <w:szCs w:val="22"/>
        </w:rPr>
      </w:pPr>
    </w:p>
    <w:p w14:paraId="541E2EA2" w14:textId="77777777" w:rsidR="001C5D79" w:rsidRDefault="001C5D79" w:rsidP="00AF3482">
      <w:pPr>
        <w:jc w:val="both"/>
        <w:rPr>
          <w:rFonts w:ascii="Times New Roman" w:eastAsia="Calibri" w:hAnsi="Times New Roman" w:cs="Times New Roman"/>
          <w:sz w:val="22"/>
          <w:szCs w:val="22"/>
        </w:rPr>
      </w:pPr>
      <w:r>
        <w:rPr>
          <w:rFonts w:ascii="Times New Roman" w:eastAsia="Calibri" w:hAnsi="Times New Roman" w:cs="Times New Roman"/>
          <w:sz w:val="22"/>
          <w:szCs w:val="22"/>
        </w:rPr>
        <w:br w:type="page"/>
      </w:r>
    </w:p>
    <w:p w14:paraId="24EFE6A7" w14:textId="77777777" w:rsidR="00C8580F" w:rsidRPr="00C8580F" w:rsidRDefault="00C8580F" w:rsidP="00C8580F">
      <w:pPr>
        <w:jc w:val="center"/>
        <w:rPr>
          <w:rFonts w:ascii="Times New Roman" w:hAnsi="Times New Roman" w:cs="Times New Roman"/>
          <w:sz w:val="22"/>
          <w:szCs w:val="22"/>
        </w:rPr>
      </w:pPr>
      <w:r w:rsidRPr="00C8580F">
        <w:rPr>
          <w:rFonts w:ascii="Times New Roman" w:hAnsi="Times New Roman" w:cs="Times New Roman"/>
          <w:sz w:val="22"/>
          <w:szCs w:val="22"/>
        </w:rPr>
        <w:lastRenderedPageBreak/>
        <w:t>Appendix A</w:t>
      </w:r>
    </w:p>
    <w:p w14:paraId="22705A6E" w14:textId="77777777" w:rsidR="00C8580F" w:rsidRPr="00C8580F" w:rsidRDefault="00C8580F" w:rsidP="00C8580F">
      <w:pPr>
        <w:jc w:val="center"/>
        <w:rPr>
          <w:rFonts w:ascii="Times New Roman" w:hAnsi="Times New Roman" w:cs="Times New Roman"/>
          <w:i/>
          <w:sz w:val="22"/>
          <w:szCs w:val="22"/>
        </w:rPr>
      </w:pPr>
      <w:r>
        <w:rPr>
          <w:rFonts w:ascii="Times New Roman" w:hAnsi="Times New Roman" w:cs="Times New Roman"/>
          <w:i/>
          <w:sz w:val="22"/>
          <w:szCs w:val="22"/>
        </w:rPr>
        <w:t xml:space="preserve">Detail of </w:t>
      </w:r>
      <w:r w:rsidRPr="00C8580F">
        <w:rPr>
          <w:rFonts w:ascii="Times New Roman" w:hAnsi="Times New Roman" w:cs="Times New Roman"/>
          <w:i/>
          <w:sz w:val="22"/>
          <w:szCs w:val="22"/>
        </w:rPr>
        <w:t>Services to be Provided</w:t>
      </w:r>
    </w:p>
    <w:p w14:paraId="4B49E58F" w14:textId="77777777" w:rsidR="00C8580F" w:rsidRPr="00C8580F" w:rsidRDefault="00C8580F" w:rsidP="00C8580F">
      <w:pPr>
        <w:autoSpaceDE w:val="0"/>
        <w:autoSpaceDN w:val="0"/>
        <w:adjustRightInd w:val="0"/>
        <w:rPr>
          <w:rFonts w:ascii="Times New Roman" w:hAnsi="Times New Roman" w:cs="Times New Roman"/>
          <w:sz w:val="22"/>
          <w:szCs w:val="22"/>
        </w:rPr>
      </w:pPr>
      <w:bookmarkStart w:id="3" w:name="_Hlk12514686"/>
    </w:p>
    <w:p w14:paraId="6CF8703E" w14:textId="77777777" w:rsidR="00C8580F" w:rsidRPr="00C8580F" w:rsidRDefault="00C8580F" w:rsidP="00C8580F">
      <w:pPr>
        <w:pStyle w:val="ListParagraph"/>
        <w:numPr>
          <w:ilvl w:val="0"/>
          <w:numId w:val="7"/>
        </w:numPr>
        <w:ind w:left="486"/>
        <w:jc w:val="both"/>
        <w:rPr>
          <w:rFonts w:ascii="Times New Roman" w:hAnsi="Times New Roman" w:cs="Times New Roman"/>
          <w:color w:val="000000"/>
          <w:sz w:val="22"/>
          <w:szCs w:val="22"/>
        </w:rPr>
      </w:pPr>
      <w:r w:rsidRPr="00C8580F">
        <w:rPr>
          <w:rFonts w:ascii="Times New Roman" w:hAnsi="Times New Roman" w:cs="Times New Roman"/>
          <w:color w:val="000000"/>
          <w:kern w:val="24"/>
          <w:sz w:val="22"/>
          <w:szCs w:val="22"/>
        </w:rPr>
        <w:t>Implementation and integration of accounting software package and supporting applications with processes and training to include:</w:t>
      </w:r>
    </w:p>
    <w:p w14:paraId="11F6FDCD" w14:textId="77777777" w:rsidR="00C8580F" w:rsidRPr="00C8580F" w:rsidRDefault="00C8580F" w:rsidP="00C8580F">
      <w:pPr>
        <w:numPr>
          <w:ilvl w:val="0"/>
          <w:numId w:val="8"/>
        </w:numPr>
        <w:ind w:right="72"/>
        <w:jc w:val="both"/>
        <w:rPr>
          <w:rFonts w:ascii="Times New Roman" w:hAnsi="Times New Roman" w:cs="Times New Roman"/>
          <w:sz w:val="22"/>
          <w:szCs w:val="22"/>
        </w:rPr>
      </w:pPr>
      <w:r w:rsidRPr="00C8580F">
        <w:rPr>
          <w:rFonts w:ascii="Times New Roman" w:hAnsi="Times New Roman" w:cs="Times New Roman"/>
          <w:sz w:val="22"/>
          <w:szCs w:val="22"/>
        </w:rPr>
        <w:t>QuickBooks Online - General Ledger Software</w:t>
      </w:r>
    </w:p>
    <w:p w14:paraId="4B735DF0" w14:textId="77777777" w:rsidR="00C8580F" w:rsidRPr="00C8580F" w:rsidRDefault="00C8580F" w:rsidP="00C8580F">
      <w:pPr>
        <w:numPr>
          <w:ilvl w:val="1"/>
          <w:numId w:val="8"/>
        </w:numPr>
        <w:ind w:right="72"/>
        <w:jc w:val="both"/>
        <w:rPr>
          <w:rFonts w:ascii="Times New Roman" w:hAnsi="Times New Roman" w:cs="Times New Roman"/>
          <w:sz w:val="22"/>
          <w:szCs w:val="22"/>
        </w:rPr>
      </w:pPr>
      <w:r w:rsidRPr="00C8580F">
        <w:rPr>
          <w:rFonts w:ascii="Times New Roman" w:hAnsi="Times New Roman" w:cs="Times New Roman"/>
          <w:sz w:val="22"/>
          <w:szCs w:val="22"/>
        </w:rPr>
        <w:t>Transition of QBO from current accounting firm</w:t>
      </w:r>
    </w:p>
    <w:p w14:paraId="23E7B06F" w14:textId="77777777" w:rsidR="00C8580F" w:rsidRPr="00C8580F" w:rsidRDefault="00C8580F" w:rsidP="00C8580F">
      <w:pPr>
        <w:numPr>
          <w:ilvl w:val="1"/>
          <w:numId w:val="8"/>
        </w:numPr>
        <w:ind w:right="72"/>
        <w:jc w:val="both"/>
        <w:rPr>
          <w:rFonts w:ascii="Times New Roman" w:hAnsi="Times New Roman" w:cs="Times New Roman"/>
          <w:sz w:val="22"/>
          <w:szCs w:val="22"/>
        </w:rPr>
      </w:pPr>
      <w:r w:rsidRPr="00C8580F">
        <w:rPr>
          <w:rFonts w:ascii="Times New Roman" w:hAnsi="Times New Roman" w:cs="Times New Roman"/>
          <w:sz w:val="22"/>
          <w:szCs w:val="22"/>
        </w:rPr>
        <w:t>Review and revise chart of accounts with management</w:t>
      </w:r>
    </w:p>
    <w:p w14:paraId="0A68498D" w14:textId="77777777" w:rsidR="00C8580F" w:rsidRPr="00C8580F" w:rsidRDefault="00C8580F" w:rsidP="00C8580F">
      <w:pPr>
        <w:numPr>
          <w:ilvl w:val="1"/>
          <w:numId w:val="8"/>
        </w:numPr>
        <w:ind w:right="72"/>
        <w:jc w:val="both"/>
        <w:rPr>
          <w:rFonts w:ascii="Times New Roman" w:hAnsi="Times New Roman" w:cs="Times New Roman"/>
          <w:sz w:val="22"/>
          <w:szCs w:val="22"/>
        </w:rPr>
      </w:pPr>
      <w:r w:rsidRPr="00C8580F">
        <w:rPr>
          <w:rFonts w:ascii="Times New Roman" w:hAnsi="Times New Roman" w:cs="Times New Roman"/>
          <w:sz w:val="22"/>
          <w:szCs w:val="22"/>
        </w:rPr>
        <w:t>Create standard and user-specific report packages</w:t>
      </w:r>
    </w:p>
    <w:p w14:paraId="5DDA54AD" w14:textId="77777777" w:rsidR="00C8580F" w:rsidRPr="00C8580F" w:rsidRDefault="00C8580F" w:rsidP="00C8580F">
      <w:pPr>
        <w:numPr>
          <w:ilvl w:val="1"/>
          <w:numId w:val="8"/>
        </w:numPr>
        <w:ind w:right="72"/>
        <w:jc w:val="both"/>
        <w:rPr>
          <w:rFonts w:ascii="Times New Roman" w:hAnsi="Times New Roman" w:cs="Times New Roman"/>
          <w:sz w:val="22"/>
          <w:szCs w:val="22"/>
        </w:rPr>
      </w:pPr>
      <w:r w:rsidRPr="00C8580F">
        <w:rPr>
          <w:rFonts w:ascii="Times New Roman" w:hAnsi="Times New Roman" w:cs="Times New Roman"/>
          <w:sz w:val="22"/>
          <w:szCs w:val="22"/>
        </w:rPr>
        <w:t xml:space="preserve">Create budget-to-actual reporting </w:t>
      </w:r>
    </w:p>
    <w:p w14:paraId="1BEF625E" w14:textId="77777777" w:rsidR="00C8580F" w:rsidRPr="00C8580F" w:rsidRDefault="00C8580F" w:rsidP="00C8580F">
      <w:pPr>
        <w:numPr>
          <w:ilvl w:val="1"/>
          <w:numId w:val="8"/>
        </w:numPr>
        <w:ind w:right="72"/>
        <w:jc w:val="both"/>
        <w:rPr>
          <w:rFonts w:ascii="Times New Roman" w:hAnsi="Times New Roman" w:cs="Times New Roman"/>
          <w:sz w:val="22"/>
          <w:szCs w:val="22"/>
        </w:rPr>
      </w:pPr>
      <w:r w:rsidRPr="00C8580F">
        <w:rPr>
          <w:rFonts w:ascii="Times New Roman" w:hAnsi="Times New Roman" w:cs="Times New Roman"/>
          <w:sz w:val="22"/>
          <w:szCs w:val="22"/>
        </w:rPr>
        <w:t>Prepare paperless recordkeeping process for A/P</w:t>
      </w:r>
    </w:p>
    <w:p w14:paraId="499D6ABE" w14:textId="77777777" w:rsidR="00C8580F" w:rsidRPr="00C8580F" w:rsidRDefault="00C8580F" w:rsidP="00C8580F">
      <w:pPr>
        <w:numPr>
          <w:ilvl w:val="1"/>
          <w:numId w:val="8"/>
        </w:numPr>
        <w:ind w:right="72"/>
        <w:jc w:val="both"/>
        <w:rPr>
          <w:rFonts w:ascii="Times New Roman" w:hAnsi="Times New Roman" w:cs="Times New Roman"/>
          <w:sz w:val="22"/>
          <w:szCs w:val="22"/>
        </w:rPr>
      </w:pPr>
      <w:r w:rsidRPr="00C8580F">
        <w:rPr>
          <w:rFonts w:ascii="Times New Roman" w:hAnsi="Times New Roman" w:cs="Times New Roman"/>
          <w:sz w:val="22"/>
          <w:szCs w:val="22"/>
        </w:rPr>
        <w:t xml:space="preserve">Establish bank, credit card and Nexonia links </w:t>
      </w:r>
    </w:p>
    <w:p w14:paraId="3714D683" w14:textId="77777777" w:rsidR="00C8580F" w:rsidRPr="00C8580F" w:rsidRDefault="00C8580F" w:rsidP="00C8580F">
      <w:pPr>
        <w:numPr>
          <w:ilvl w:val="0"/>
          <w:numId w:val="8"/>
        </w:numPr>
        <w:ind w:right="72"/>
        <w:jc w:val="both"/>
        <w:rPr>
          <w:rFonts w:ascii="Times New Roman" w:hAnsi="Times New Roman" w:cs="Times New Roman"/>
          <w:sz w:val="22"/>
          <w:szCs w:val="22"/>
        </w:rPr>
      </w:pPr>
      <w:r>
        <w:rPr>
          <w:rFonts w:ascii="Times New Roman" w:hAnsi="Times New Roman" w:cs="Times New Roman"/>
          <w:sz w:val="22"/>
          <w:szCs w:val="22"/>
        </w:rPr>
        <w:t>Bill.com - A/P management</w:t>
      </w:r>
    </w:p>
    <w:p w14:paraId="3576311D" w14:textId="77777777" w:rsidR="00C8580F" w:rsidRPr="00C8580F" w:rsidRDefault="00C8580F" w:rsidP="00C8580F">
      <w:pPr>
        <w:numPr>
          <w:ilvl w:val="1"/>
          <w:numId w:val="8"/>
        </w:numPr>
        <w:ind w:right="72"/>
        <w:jc w:val="both"/>
        <w:rPr>
          <w:rFonts w:ascii="Times New Roman" w:hAnsi="Times New Roman" w:cs="Times New Roman"/>
          <w:sz w:val="22"/>
          <w:szCs w:val="22"/>
        </w:rPr>
      </w:pPr>
      <w:r w:rsidRPr="00C8580F">
        <w:rPr>
          <w:rFonts w:ascii="Times New Roman" w:hAnsi="Times New Roman" w:cs="Times New Roman"/>
          <w:sz w:val="22"/>
          <w:szCs w:val="22"/>
        </w:rPr>
        <w:t xml:space="preserve">Standardize A/P approval process </w:t>
      </w:r>
    </w:p>
    <w:p w14:paraId="1246F0FE" w14:textId="77777777" w:rsidR="00C8580F" w:rsidRPr="00C8580F" w:rsidRDefault="00C8580F" w:rsidP="00C8580F">
      <w:pPr>
        <w:numPr>
          <w:ilvl w:val="1"/>
          <w:numId w:val="8"/>
        </w:numPr>
        <w:ind w:right="72"/>
        <w:jc w:val="both"/>
        <w:rPr>
          <w:rFonts w:ascii="Times New Roman" w:hAnsi="Times New Roman" w:cs="Times New Roman"/>
          <w:sz w:val="22"/>
          <w:szCs w:val="22"/>
        </w:rPr>
      </w:pPr>
      <w:r w:rsidRPr="00C8580F">
        <w:rPr>
          <w:rFonts w:ascii="Times New Roman" w:hAnsi="Times New Roman" w:cs="Times New Roman"/>
          <w:sz w:val="22"/>
          <w:szCs w:val="22"/>
        </w:rPr>
        <w:t>Automate cash disbursements</w:t>
      </w:r>
    </w:p>
    <w:p w14:paraId="4697F061" w14:textId="77777777" w:rsidR="00C8580F" w:rsidRPr="00C8580F" w:rsidRDefault="00C8580F" w:rsidP="001D4816">
      <w:pPr>
        <w:pStyle w:val="ListParagraph"/>
        <w:ind w:left="486"/>
        <w:jc w:val="both"/>
        <w:rPr>
          <w:rFonts w:ascii="Times New Roman" w:hAnsi="Times New Roman" w:cs="Times New Roman"/>
          <w:sz w:val="22"/>
          <w:szCs w:val="22"/>
        </w:rPr>
      </w:pPr>
      <w:r w:rsidRPr="001D4816">
        <w:rPr>
          <w:rFonts w:ascii="Times New Roman" w:hAnsi="Times New Roman" w:cs="Times New Roman"/>
          <w:color w:val="000000"/>
          <w:kern w:val="24"/>
          <w:sz w:val="22"/>
          <w:szCs w:val="22"/>
        </w:rPr>
        <w:t>Link</w:t>
      </w:r>
      <w:r w:rsidRPr="00C8580F">
        <w:rPr>
          <w:rFonts w:ascii="Times New Roman" w:hAnsi="Times New Roman" w:cs="Times New Roman"/>
          <w:sz w:val="22"/>
          <w:szCs w:val="22"/>
        </w:rPr>
        <w:t xml:space="preserve"> A/R invoicing</w:t>
      </w:r>
    </w:p>
    <w:p w14:paraId="4DED843E" w14:textId="77777777" w:rsidR="00C8580F" w:rsidRPr="00C8580F" w:rsidRDefault="00C8580F" w:rsidP="00C8580F">
      <w:pPr>
        <w:numPr>
          <w:ilvl w:val="0"/>
          <w:numId w:val="8"/>
        </w:numPr>
        <w:spacing w:after="100" w:afterAutospacing="1"/>
        <w:ind w:right="72"/>
        <w:jc w:val="both"/>
        <w:rPr>
          <w:rFonts w:ascii="Times New Roman" w:hAnsi="Times New Roman" w:cs="Times New Roman"/>
          <w:sz w:val="22"/>
          <w:szCs w:val="22"/>
        </w:rPr>
      </w:pPr>
      <w:r w:rsidRPr="00C8580F">
        <w:rPr>
          <w:rFonts w:ascii="Times New Roman" w:hAnsi="Times New Roman" w:cs="Times New Roman"/>
          <w:sz w:val="22"/>
          <w:szCs w:val="22"/>
        </w:rPr>
        <w:t>MassPay - Payroll Processor</w:t>
      </w:r>
    </w:p>
    <w:p w14:paraId="2BF7118C" w14:textId="77777777" w:rsidR="00C8580F" w:rsidRPr="00C8580F" w:rsidRDefault="00C8580F" w:rsidP="00C8580F">
      <w:pPr>
        <w:numPr>
          <w:ilvl w:val="1"/>
          <w:numId w:val="8"/>
        </w:numPr>
        <w:spacing w:after="100" w:afterAutospacing="1"/>
        <w:ind w:right="72"/>
        <w:jc w:val="both"/>
        <w:rPr>
          <w:rFonts w:ascii="Times New Roman" w:hAnsi="Times New Roman" w:cs="Times New Roman"/>
          <w:sz w:val="22"/>
          <w:szCs w:val="22"/>
        </w:rPr>
      </w:pPr>
      <w:r w:rsidRPr="00C8580F">
        <w:rPr>
          <w:rFonts w:ascii="Times New Roman" w:hAnsi="Times New Roman" w:cs="Times New Roman"/>
          <w:sz w:val="22"/>
          <w:szCs w:val="22"/>
        </w:rPr>
        <w:t>Establish general ledger link/import</w:t>
      </w:r>
    </w:p>
    <w:p w14:paraId="4068E53A" w14:textId="77777777" w:rsidR="00C8580F" w:rsidRPr="00C8580F" w:rsidRDefault="00C8580F" w:rsidP="00C8580F">
      <w:pPr>
        <w:numPr>
          <w:ilvl w:val="0"/>
          <w:numId w:val="8"/>
        </w:numPr>
        <w:spacing w:after="100" w:afterAutospacing="1"/>
        <w:ind w:right="72"/>
        <w:jc w:val="both"/>
        <w:rPr>
          <w:rFonts w:ascii="Times New Roman" w:hAnsi="Times New Roman" w:cs="Times New Roman"/>
          <w:sz w:val="22"/>
          <w:szCs w:val="22"/>
        </w:rPr>
      </w:pPr>
      <w:r w:rsidRPr="00C8580F">
        <w:rPr>
          <w:rFonts w:ascii="Times New Roman" w:hAnsi="Times New Roman" w:cs="Times New Roman"/>
          <w:sz w:val="22"/>
          <w:szCs w:val="22"/>
        </w:rPr>
        <w:t>Nexonia – Expense reimbursement and fund allocation</w:t>
      </w:r>
    </w:p>
    <w:p w14:paraId="132EB2D9" w14:textId="77777777" w:rsidR="00C8580F" w:rsidRPr="00C8580F" w:rsidRDefault="00C8580F" w:rsidP="00C8580F">
      <w:pPr>
        <w:numPr>
          <w:ilvl w:val="1"/>
          <w:numId w:val="8"/>
        </w:numPr>
        <w:spacing w:after="100" w:afterAutospacing="1"/>
        <w:ind w:right="72"/>
        <w:jc w:val="both"/>
        <w:rPr>
          <w:rFonts w:ascii="Times New Roman" w:hAnsi="Times New Roman" w:cs="Times New Roman"/>
          <w:sz w:val="22"/>
          <w:szCs w:val="22"/>
        </w:rPr>
      </w:pPr>
      <w:r w:rsidRPr="00C8580F">
        <w:rPr>
          <w:rFonts w:ascii="Times New Roman" w:hAnsi="Times New Roman" w:cs="Times New Roman"/>
          <w:sz w:val="22"/>
          <w:szCs w:val="22"/>
        </w:rPr>
        <w:t>Link program to chart of accounts within QBO for proper reporting</w:t>
      </w:r>
    </w:p>
    <w:p w14:paraId="018FDAF8" w14:textId="77777777" w:rsidR="00C8580F" w:rsidRPr="00C8580F" w:rsidRDefault="00C8580F" w:rsidP="00C8580F">
      <w:pPr>
        <w:numPr>
          <w:ilvl w:val="1"/>
          <w:numId w:val="8"/>
        </w:numPr>
        <w:spacing w:after="100" w:afterAutospacing="1"/>
        <w:ind w:right="72"/>
        <w:jc w:val="both"/>
        <w:rPr>
          <w:rFonts w:ascii="Times New Roman" w:hAnsi="Times New Roman" w:cs="Times New Roman"/>
          <w:sz w:val="22"/>
          <w:szCs w:val="22"/>
        </w:rPr>
      </w:pPr>
      <w:r w:rsidRPr="00C8580F">
        <w:rPr>
          <w:rFonts w:ascii="Times New Roman" w:hAnsi="Times New Roman" w:cs="Times New Roman"/>
          <w:sz w:val="22"/>
          <w:szCs w:val="22"/>
        </w:rPr>
        <w:t>Employee setup and training (coordinate with Nexonia to train)</w:t>
      </w:r>
    </w:p>
    <w:p w14:paraId="06D00F0C" w14:textId="77777777" w:rsidR="00C8580F" w:rsidRPr="00C8580F" w:rsidRDefault="00C8580F" w:rsidP="00C8580F">
      <w:pPr>
        <w:numPr>
          <w:ilvl w:val="1"/>
          <w:numId w:val="8"/>
        </w:numPr>
        <w:ind w:right="72"/>
        <w:jc w:val="both"/>
        <w:rPr>
          <w:rFonts w:ascii="Times New Roman" w:hAnsi="Times New Roman" w:cs="Times New Roman"/>
          <w:sz w:val="22"/>
          <w:szCs w:val="22"/>
        </w:rPr>
      </w:pPr>
      <w:r w:rsidRPr="00C8580F">
        <w:rPr>
          <w:rFonts w:ascii="Times New Roman" w:hAnsi="Times New Roman" w:cs="Times New Roman"/>
          <w:sz w:val="22"/>
          <w:szCs w:val="22"/>
        </w:rPr>
        <w:t>Ensure proper and timely allocation of costs to the fund and the operating entity</w:t>
      </w:r>
    </w:p>
    <w:p w14:paraId="76DE069D" w14:textId="77777777" w:rsidR="00C8580F" w:rsidRPr="00C8580F" w:rsidRDefault="00C8580F" w:rsidP="00C8580F">
      <w:pPr>
        <w:ind w:left="90" w:right="72"/>
        <w:jc w:val="both"/>
        <w:rPr>
          <w:rFonts w:ascii="Times New Roman" w:hAnsi="Times New Roman" w:cs="Times New Roman"/>
          <w:sz w:val="22"/>
          <w:szCs w:val="22"/>
        </w:rPr>
      </w:pPr>
    </w:p>
    <w:p w14:paraId="3EB0B6C6" w14:textId="77777777" w:rsidR="00C8580F" w:rsidRPr="00C8580F" w:rsidRDefault="00C8580F" w:rsidP="001D4816">
      <w:pPr>
        <w:pStyle w:val="ListParagraph"/>
        <w:numPr>
          <w:ilvl w:val="0"/>
          <w:numId w:val="7"/>
        </w:numPr>
        <w:autoSpaceDE w:val="0"/>
        <w:autoSpaceDN w:val="0"/>
        <w:adjustRightInd w:val="0"/>
        <w:ind w:left="450"/>
        <w:jc w:val="both"/>
        <w:rPr>
          <w:rFonts w:ascii="Times New Roman" w:hAnsi="Times New Roman" w:cs="Times New Roman"/>
          <w:sz w:val="22"/>
          <w:szCs w:val="22"/>
        </w:rPr>
      </w:pPr>
      <w:r w:rsidRPr="00C8580F">
        <w:rPr>
          <w:rFonts w:ascii="Times New Roman" w:hAnsi="Times New Roman" w:cs="Times New Roman"/>
          <w:sz w:val="22"/>
          <w:szCs w:val="22"/>
        </w:rPr>
        <w:t>Full charge accounting services including A/P and A/R management, expense report management, reconciliations, general ledger accounting, and monthly financial reports; all with supervisor oversight of activities.  Expected services include:</w:t>
      </w:r>
    </w:p>
    <w:p w14:paraId="1C60A439" w14:textId="77777777" w:rsidR="00C8580F" w:rsidRPr="00C8580F" w:rsidRDefault="00C8580F" w:rsidP="00C8580F">
      <w:pPr>
        <w:numPr>
          <w:ilvl w:val="0"/>
          <w:numId w:val="8"/>
        </w:numPr>
        <w:ind w:right="72"/>
        <w:jc w:val="both"/>
        <w:rPr>
          <w:rFonts w:ascii="Times New Roman" w:hAnsi="Times New Roman" w:cs="Times New Roman"/>
          <w:sz w:val="22"/>
          <w:szCs w:val="22"/>
        </w:rPr>
      </w:pPr>
      <w:r w:rsidRPr="00C8580F">
        <w:rPr>
          <w:rFonts w:ascii="Times New Roman" w:hAnsi="Times New Roman" w:cs="Times New Roman"/>
          <w:sz w:val="22"/>
          <w:szCs w:val="22"/>
        </w:rPr>
        <w:t>Accounts payable processing using Bill.com or Cash Pro</w:t>
      </w:r>
    </w:p>
    <w:p w14:paraId="4288CD76" w14:textId="77777777" w:rsidR="00C8580F" w:rsidRPr="00C8580F" w:rsidRDefault="00C8580F" w:rsidP="00C8580F">
      <w:pPr>
        <w:numPr>
          <w:ilvl w:val="0"/>
          <w:numId w:val="8"/>
        </w:numPr>
        <w:ind w:right="72"/>
        <w:jc w:val="both"/>
        <w:rPr>
          <w:rFonts w:ascii="Times New Roman" w:hAnsi="Times New Roman" w:cs="Times New Roman"/>
          <w:sz w:val="22"/>
          <w:szCs w:val="22"/>
        </w:rPr>
      </w:pPr>
      <w:r w:rsidRPr="00C8580F">
        <w:rPr>
          <w:rFonts w:ascii="Times New Roman" w:hAnsi="Times New Roman" w:cs="Times New Roman"/>
          <w:sz w:val="22"/>
          <w:szCs w:val="22"/>
        </w:rPr>
        <w:t>Download/data entry and coding of credit card transactions</w:t>
      </w:r>
    </w:p>
    <w:p w14:paraId="153F0EE6" w14:textId="77777777" w:rsidR="00C8580F" w:rsidRPr="00C8580F" w:rsidRDefault="00C8580F" w:rsidP="00C8580F">
      <w:pPr>
        <w:numPr>
          <w:ilvl w:val="0"/>
          <w:numId w:val="8"/>
        </w:numPr>
        <w:ind w:right="72"/>
        <w:jc w:val="both"/>
        <w:rPr>
          <w:rFonts w:ascii="Times New Roman" w:hAnsi="Times New Roman" w:cs="Times New Roman"/>
          <w:sz w:val="22"/>
          <w:szCs w:val="22"/>
        </w:rPr>
      </w:pPr>
      <w:r w:rsidRPr="00C8580F">
        <w:rPr>
          <w:rFonts w:ascii="Times New Roman" w:hAnsi="Times New Roman" w:cs="Times New Roman"/>
          <w:sz w:val="22"/>
          <w:szCs w:val="22"/>
        </w:rPr>
        <w:t>Download/data entry and coding of “other” banking and transaction activity</w:t>
      </w:r>
    </w:p>
    <w:p w14:paraId="2F2B37AA" w14:textId="77777777" w:rsidR="00C8580F" w:rsidRPr="00C8580F" w:rsidRDefault="00C8580F" w:rsidP="00C8580F">
      <w:pPr>
        <w:numPr>
          <w:ilvl w:val="0"/>
          <w:numId w:val="8"/>
        </w:numPr>
        <w:ind w:right="72"/>
        <w:jc w:val="both"/>
        <w:rPr>
          <w:rFonts w:ascii="Times New Roman" w:hAnsi="Times New Roman" w:cs="Times New Roman"/>
          <w:sz w:val="22"/>
          <w:szCs w:val="22"/>
        </w:rPr>
      </w:pPr>
      <w:r w:rsidRPr="00C8580F">
        <w:rPr>
          <w:rFonts w:ascii="Times New Roman" w:hAnsi="Times New Roman" w:cs="Times New Roman"/>
          <w:sz w:val="22"/>
          <w:szCs w:val="22"/>
        </w:rPr>
        <w:t xml:space="preserve">Invoice preparation, recording payments received and recording deposits </w:t>
      </w:r>
    </w:p>
    <w:p w14:paraId="280351BF" w14:textId="77777777" w:rsidR="00C8580F" w:rsidRPr="00C8580F" w:rsidRDefault="00C8580F" w:rsidP="00C8580F">
      <w:pPr>
        <w:numPr>
          <w:ilvl w:val="0"/>
          <w:numId w:val="8"/>
        </w:numPr>
        <w:ind w:right="72"/>
        <w:jc w:val="both"/>
        <w:rPr>
          <w:rFonts w:ascii="Times New Roman" w:hAnsi="Times New Roman" w:cs="Times New Roman"/>
          <w:sz w:val="22"/>
          <w:szCs w:val="22"/>
        </w:rPr>
      </w:pPr>
      <w:r w:rsidRPr="00C8580F">
        <w:rPr>
          <w:rFonts w:ascii="Times New Roman" w:hAnsi="Times New Roman" w:cs="Times New Roman"/>
          <w:sz w:val="22"/>
          <w:szCs w:val="22"/>
        </w:rPr>
        <w:t xml:space="preserve">Posting of monthly journal entries </w:t>
      </w:r>
    </w:p>
    <w:p w14:paraId="2263CFD3" w14:textId="77777777" w:rsidR="00C8580F" w:rsidRPr="00C8580F" w:rsidRDefault="00C8580F" w:rsidP="00C8580F">
      <w:pPr>
        <w:numPr>
          <w:ilvl w:val="0"/>
          <w:numId w:val="8"/>
        </w:numPr>
        <w:ind w:right="72"/>
        <w:jc w:val="both"/>
        <w:rPr>
          <w:rFonts w:ascii="Times New Roman" w:hAnsi="Times New Roman" w:cs="Times New Roman"/>
          <w:sz w:val="22"/>
          <w:szCs w:val="22"/>
        </w:rPr>
      </w:pPr>
      <w:r w:rsidRPr="00C8580F">
        <w:rPr>
          <w:rFonts w:ascii="Times New Roman" w:hAnsi="Times New Roman" w:cs="Times New Roman"/>
          <w:sz w:val="22"/>
          <w:szCs w:val="22"/>
        </w:rPr>
        <w:t xml:space="preserve">Bank account reconciliations </w:t>
      </w:r>
    </w:p>
    <w:p w14:paraId="6A289769" w14:textId="77777777" w:rsidR="00C8580F" w:rsidRPr="00C8580F" w:rsidRDefault="00C8580F" w:rsidP="00C8580F">
      <w:pPr>
        <w:numPr>
          <w:ilvl w:val="0"/>
          <w:numId w:val="8"/>
        </w:numPr>
        <w:ind w:right="72"/>
        <w:jc w:val="both"/>
        <w:rPr>
          <w:rFonts w:ascii="Times New Roman" w:hAnsi="Times New Roman" w:cs="Times New Roman"/>
          <w:sz w:val="22"/>
          <w:szCs w:val="22"/>
        </w:rPr>
      </w:pPr>
      <w:r w:rsidRPr="00C8580F">
        <w:rPr>
          <w:rFonts w:ascii="Times New Roman" w:hAnsi="Times New Roman" w:cs="Times New Roman"/>
          <w:sz w:val="22"/>
          <w:szCs w:val="22"/>
        </w:rPr>
        <w:t xml:space="preserve">Credit card account reconciliations </w:t>
      </w:r>
    </w:p>
    <w:p w14:paraId="3245751B" w14:textId="77777777" w:rsidR="00C8580F" w:rsidRPr="00C8580F" w:rsidRDefault="00C8580F" w:rsidP="00C8580F">
      <w:pPr>
        <w:numPr>
          <w:ilvl w:val="0"/>
          <w:numId w:val="8"/>
        </w:numPr>
        <w:ind w:right="72"/>
        <w:jc w:val="both"/>
        <w:rPr>
          <w:rFonts w:ascii="Times New Roman" w:hAnsi="Times New Roman" w:cs="Times New Roman"/>
          <w:sz w:val="22"/>
          <w:szCs w:val="22"/>
        </w:rPr>
      </w:pPr>
      <w:r w:rsidRPr="00C8580F">
        <w:rPr>
          <w:rFonts w:ascii="Times New Roman" w:hAnsi="Times New Roman" w:cs="Times New Roman"/>
          <w:sz w:val="22"/>
          <w:szCs w:val="22"/>
        </w:rPr>
        <w:t>Other balance sheet account reconciliations</w:t>
      </w:r>
    </w:p>
    <w:p w14:paraId="2DAA5E1B" w14:textId="77777777" w:rsidR="00C8580F" w:rsidRPr="00C8580F" w:rsidRDefault="00C8580F" w:rsidP="00C8580F">
      <w:pPr>
        <w:numPr>
          <w:ilvl w:val="0"/>
          <w:numId w:val="8"/>
        </w:numPr>
        <w:ind w:right="72"/>
        <w:jc w:val="both"/>
        <w:rPr>
          <w:rFonts w:ascii="Times New Roman" w:hAnsi="Times New Roman" w:cs="Times New Roman"/>
          <w:sz w:val="22"/>
          <w:szCs w:val="22"/>
        </w:rPr>
      </w:pPr>
      <w:r w:rsidRPr="00C8580F">
        <w:rPr>
          <w:rFonts w:ascii="Times New Roman" w:hAnsi="Times New Roman" w:cs="Times New Roman"/>
          <w:sz w:val="22"/>
          <w:szCs w:val="22"/>
        </w:rPr>
        <w:t>Preparation of monthly internal management reports (to include Balance Sheet, Profit &amp; Loss-Current Month, Profit &amp; Loss-YTD, Accounts Receivable Aging, Accounts Payable Aging, and other reports as requested</w:t>
      </w:r>
    </w:p>
    <w:p w14:paraId="7BE90EB7" w14:textId="45B77D3C" w:rsidR="00C8580F" w:rsidRPr="00C8580F" w:rsidRDefault="00C8580F" w:rsidP="00C8580F">
      <w:pPr>
        <w:numPr>
          <w:ilvl w:val="0"/>
          <w:numId w:val="8"/>
        </w:numPr>
        <w:ind w:right="72"/>
        <w:jc w:val="both"/>
        <w:rPr>
          <w:rFonts w:ascii="Times New Roman" w:hAnsi="Times New Roman" w:cs="Times New Roman"/>
          <w:sz w:val="22"/>
          <w:szCs w:val="22"/>
        </w:rPr>
      </w:pPr>
      <w:r w:rsidRPr="00C8580F">
        <w:rPr>
          <w:rFonts w:ascii="Times New Roman" w:hAnsi="Times New Roman" w:cs="Times New Roman"/>
          <w:sz w:val="22"/>
          <w:szCs w:val="22"/>
        </w:rPr>
        <w:t>Assistance with vendor communications relating to obtaining W-9s. (</w:t>
      </w:r>
      <w:r w:rsidR="00D851B3">
        <w:rPr>
          <w:rFonts w:ascii="Times New Roman" w:hAnsi="Times New Roman" w:cs="Times New Roman"/>
          <w:sz w:val="22"/>
          <w:szCs w:val="22"/>
        </w:rPr>
        <w:t>[CPA Firm]</w:t>
      </w:r>
      <w:r w:rsidRPr="00C8580F">
        <w:rPr>
          <w:rFonts w:ascii="Times New Roman" w:hAnsi="Times New Roman" w:cs="Times New Roman"/>
          <w:sz w:val="22"/>
          <w:szCs w:val="22"/>
        </w:rPr>
        <w:t xml:space="preserve"> will provide assistance in this area but we do not assume responsibility for the completeness/accuracy of the W-9 information we receive from you and/or from your vendors).</w:t>
      </w:r>
    </w:p>
    <w:p w14:paraId="36E68BAD" w14:textId="77777777" w:rsidR="00C8580F" w:rsidRPr="00C8580F" w:rsidRDefault="00C8580F" w:rsidP="00C8580F">
      <w:pPr>
        <w:numPr>
          <w:ilvl w:val="0"/>
          <w:numId w:val="8"/>
        </w:numPr>
        <w:ind w:right="72"/>
        <w:jc w:val="both"/>
        <w:rPr>
          <w:rFonts w:ascii="Times New Roman" w:hAnsi="Times New Roman" w:cs="Times New Roman"/>
          <w:sz w:val="22"/>
          <w:szCs w:val="22"/>
        </w:rPr>
      </w:pPr>
      <w:r w:rsidRPr="00C8580F">
        <w:rPr>
          <w:rFonts w:ascii="Times New Roman" w:hAnsi="Times New Roman" w:cs="Times New Roman"/>
          <w:sz w:val="22"/>
          <w:szCs w:val="22"/>
        </w:rPr>
        <w:t>Assistance with preparation of annual Form 1096 and 1099s</w:t>
      </w:r>
    </w:p>
    <w:p w14:paraId="458935CD" w14:textId="77777777" w:rsidR="00C8580F" w:rsidRPr="00C8580F" w:rsidRDefault="00C8580F" w:rsidP="00C8580F">
      <w:pPr>
        <w:numPr>
          <w:ilvl w:val="0"/>
          <w:numId w:val="8"/>
        </w:numPr>
        <w:ind w:right="72"/>
        <w:jc w:val="both"/>
        <w:rPr>
          <w:rFonts w:ascii="Times New Roman" w:hAnsi="Times New Roman" w:cs="Times New Roman"/>
          <w:sz w:val="22"/>
          <w:szCs w:val="22"/>
        </w:rPr>
      </w:pPr>
      <w:r w:rsidRPr="00C8580F">
        <w:rPr>
          <w:rFonts w:ascii="Times New Roman" w:hAnsi="Times New Roman" w:cs="Times New Roman"/>
          <w:sz w:val="22"/>
          <w:szCs w:val="22"/>
        </w:rPr>
        <w:t>Initiate, pay and record quarterly partner distributions</w:t>
      </w:r>
    </w:p>
    <w:p w14:paraId="3BE1DE07" w14:textId="77777777" w:rsidR="00C8580F" w:rsidRPr="00C8580F" w:rsidRDefault="00C8580F" w:rsidP="00C8580F">
      <w:pPr>
        <w:numPr>
          <w:ilvl w:val="0"/>
          <w:numId w:val="8"/>
        </w:numPr>
        <w:ind w:right="72"/>
        <w:jc w:val="both"/>
        <w:rPr>
          <w:rFonts w:ascii="Times New Roman" w:hAnsi="Times New Roman" w:cs="Times New Roman"/>
          <w:sz w:val="22"/>
          <w:szCs w:val="22"/>
        </w:rPr>
      </w:pPr>
      <w:r w:rsidRPr="00C8580F">
        <w:rPr>
          <w:rFonts w:ascii="Times New Roman" w:hAnsi="Times New Roman" w:cs="Times New Roman"/>
          <w:sz w:val="22"/>
          <w:szCs w:val="22"/>
        </w:rPr>
        <w:t>Sales &amp; Use tax return preparation for the Massachusetts</w:t>
      </w:r>
    </w:p>
    <w:p w14:paraId="630F833D" w14:textId="77777777" w:rsidR="00C8580F" w:rsidRPr="00C8580F" w:rsidRDefault="00C8580F" w:rsidP="00C8580F">
      <w:pPr>
        <w:ind w:left="720" w:hanging="360"/>
        <w:jc w:val="both"/>
        <w:rPr>
          <w:rFonts w:ascii="Times New Roman" w:hAnsi="Times New Roman" w:cs="Times New Roman"/>
          <w:sz w:val="22"/>
          <w:szCs w:val="22"/>
          <w:highlight w:val="yellow"/>
        </w:rPr>
      </w:pPr>
    </w:p>
    <w:p w14:paraId="652AAD0D" w14:textId="44B7FE95" w:rsidR="00075B0A" w:rsidRPr="00075B0A" w:rsidRDefault="00C8580F" w:rsidP="006259B3">
      <w:pPr>
        <w:pStyle w:val="ListParagraph"/>
        <w:numPr>
          <w:ilvl w:val="0"/>
          <w:numId w:val="7"/>
        </w:numPr>
        <w:autoSpaceDE w:val="0"/>
        <w:autoSpaceDN w:val="0"/>
        <w:adjustRightInd w:val="0"/>
        <w:ind w:left="450"/>
        <w:jc w:val="both"/>
        <w:rPr>
          <w:rFonts w:ascii="Times New Roman" w:eastAsia="Calibri" w:hAnsi="Times New Roman" w:cs="Times New Roman"/>
          <w:sz w:val="22"/>
          <w:szCs w:val="22"/>
        </w:rPr>
      </w:pPr>
      <w:r w:rsidRPr="00C8580F">
        <w:rPr>
          <w:rFonts w:ascii="Times New Roman" w:hAnsi="Times New Roman" w:cs="Times New Roman"/>
          <w:sz w:val="22"/>
          <w:szCs w:val="22"/>
        </w:rPr>
        <w:t xml:space="preserve">On site for the “Monday morning huddle” at </w:t>
      </w:r>
      <w:bookmarkEnd w:id="3"/>
      <w:r w:rsidR="00D851B3">
        <w:rPr>
          <w:rFonts w:ascii="Times New Roman" w:hAnsi="Times New Roman" w:cs="Times New Roman"/>
          <w:sz w:val="22"/>
          <w:szCs w:val="22"/>
        </w:rPr>
        <w:t>[Company]</w:t>
      </w:r>
    </w:p>
    <w:p w14:paraId="313DA929" w14:textId="77777777" w:rsidR="00075B0A" w:rsidRDefault="00075B0A" w:rsidP="00075B0A">
      <w:pPr>
        <w:autoSpaceDE w:val="0"/>
        <w:autoSpaceDN w:val="0"/>
        <w:adjustRightInd w:val="0"/>
        <w:jc w:val="both"/>
        <w:rPr>
          <w:rFonts w:ascii="Times New Roman" w:eastAsia="Calibri" w:hAnsi="Times New Roman" w:cs="Times New Roman"/>
          <w:sz w:val="22"/>
          <w:szCs w:val="22"/>
        </w:rPr>
      </w:pPr>
    </w:p>
    <w:p w14:paraId="258F50C7" w14:textId="77777777" w:rsidR="00C8580F" w:rsidRPr="00075B0A" w:rsidRDefault="00075B0A" w:rsidP="00075B0A">
      <w:pPr>
        <w:pStyle w:val="ListParagraph"/>
        <w:numPr>
          <w:ilvl w:val="0"/>
          <w:numId w:val="7"/>
        </w:numPr>
        <w:autoSpaceDE w:val="0"/>
        <w:autoSpaceDN w:val="0"/>
        <w:adjustRightInd w:val="0"/>
        <w:ind w:left="450"/>
        <w:jc w:val="both"/>
        <w:rPr>
          <w:rFonts w:ascii="Times New Roman" w:eastAsia="Calibri" w:hAnsi="Times New Roman" w:cs="Times New Roman"/>
          <w:sz w:val="22"/>
          <w:szCs w:val="22"/>
        </w:rPr>
      </w:pPr>
      <w:r>
        <w:rPr>
          <w:rFonts w:ascii="Times New Roman" w:eastAsia="Calibri" w:hAnsi="Times New Roman" w:cs="Times New Roman"/>
          <w:sz w:val="22"/>
          <w:szCs w:val="22"/>
        </w:rPr>
        <w:t>Review of property level quarterly reporting packages and provide feedback</w:t>
      </w:r>
      <w:r w:rsidR="00C8580F" w:rsidRPr="00075B0A">
        <w:rPr>
          <w:rFonts w:ascii="Times New Roman" w:eastAsia="Calibri" w:hAnsi="Times New Roman" w:cs="Times New Roman"/>
          <w:sz w:val="22"/>
          <w:szCs w:val="22"/>
        </w:rPr>
        <w:br w:type="page"/>
      </w:r>
    </w:p>
    <w:p w14:paraId="061AB5B1" w14:textId="77777777" w:rsidR="001C5D79" w:rsidRPr="001C5D79" w:rsidRDefault="00F87692" w:rsidP="00AF3482">
      <w:pPr>
        <w:jc w:val="center"/>
        <w:rPr>
          <w:rFonts w:ascii="Times New Roman" w:eastAsia="Calibri" w:hAnsi="Times New Roman" w:cs="Times New Roman"/>
          <w:sz w:val="22"/>
          <w:szCs w:val="22"/>
        </w:rPr>
      </w:pPr>
      <w:r>
        <w:rPr>
          <w:rFonts w:ascii="Times New Roman" w:eastAsia="Calibri" w:hAnsi="Times New Roman" w:cs="Times New Roman"/>
          <w:sz w:val="22"/>
          <w:szCs w:val="22"/>
        </w:rPr>
        <w:lastRenderedPageBreak/>
        <w:t>Appendix B</w:t>
      </w:r>
    </w:p>
    <w:p w14:paraId="49B90125" w14:textId="77777777" w:rsidR="001C5D79" w:rsidRPr="001C5D79" w:rsidRDefault="001C5D79" w:rsidP="00AE7B39">
      <w:pPr>
        <w:spacing w:line="259" w:lineRule="auto"/>
        <w:jc w:val="center"/>
        <w:rPr>
          <w:rFonts w:ascii="Times New Roman" w:eastAsia="Calibri" w:hAnsi="Times New Roman" w:cs="Times New Roman"/>
          <w:i/>
          <w:sz w:val="22"/>
          <w:szCs w:val="22"/>
        </w:rPr>
      </w:pPr>
      <w:r w:rsidRPr="001C5D79">
        <w:rPr>
          <w:rFonts w:ascii="Times New Roman" w:eastAsia="Calibri" w:hAnsi="Times New Roman" w:cs="Times New Roman"/>
          <w:i/>
          <w:sz w:val="22"/>
          <w:szCs w:val="22"/>
        </w:rPr>
        <w:t>Information About Our Fees</w:t>
      </w:r>
    </w:p>
    <w:p w14:paraId="596DCAF9" w14:textId="77777777" w:rsidR="001C5D79" w:rsidRPr="001C5D79" w:rsidRDefault="001C5D79" w:rsidP="00AF3482">
      <w:pPr>
        <w:jc w:val="both"/>
        <w:rPr>
          <w:rFonts w:ascii="Times New Roman" w:eastAsia="Calibri" w:hAnsi="Times New Roman" w:cs="Times New Roman"/>
          <w:sz w:val="22"/>
          <w:szCs w:val="22"/>
        </w:rPr>
      </w:pPr>
    </w:p>
    <w:p w14:paraId="641086D3" w14:textId="77777777" w:rsidR="001C5D79" w:rsidRPr="001C5D79" w:rsidRDefault="001C5D79" w:rsidP="00AF3482">
      <w:pPr>
        <w:jc w:val="both"/>
        <w:rPr>
          <w:rFonts w:ascii="Times New Roman" w:eastAsia="Calibri" w:hAnsi="Times New Roman" w:cs="Times New Roman"/>
          <w:sz w:val="22"/>
          <w:szCs w:val="22"/>
        </w:rPr>
      </w:pPr>
      <w:r w:rsidRPr="001C5D79">
        <w:rPr>
          <w:rFonts w:ascii="Times New Roman" w:eastAsia="Calibri" w:hAnsi="Times New Roman" w:cs="Times New Roman"/>
          <w:sz w:val="22"/>
          <w:szCs w:val="22"/>
        </w:rPr>
        <w:t>We want our clients to receive the maximum value for our professional services and to perceive that our fees are reasonable and fair. In working to provide you with such value, we find there are certain circumstances that can cause us to perform inefficiently. Please see below for some of the more common reasons. If we encounter any of these issues and expect that there will be an impact on our fee, we will immediately discuss the issue with you in order to make the necessary adjustments to our work schedule and engagement fee.</w:t>
      </w:r>
    </w:p>
    <w:p w14:paraId="69113AB8" w14:textId="77777777" w:rsidR="001C5D79" w:rsidRPr="001C5D79" w:rsidRDefault="001C5D79" w:rsidP="00AF3482">
      <w:pPr>
        <w:jc w:val="both"/>
        <w:rPr>
          <w:rFonts w:ascii="Times New Roman" w:eastAsia="Calibri" w:hAnsi="Times New Roman" w:cs="Times New Roman"/>
          <w:sz w:val="22"/>
          <w:szCs w:val="22"/>
        </w:rPr>
      </w:pPr>
    </w:p>
    <w:p w14:paraId="55069E87" w14:textId="77777777" w:rsidR="001C5D79" w:rsidRPr="001C5D79" w:rsidRDefault="001C5D79" w:rsidP="00AF3482">
      <w:pPr>
        <w:jc w:val="both"/>
        <w:rPr>
          <w:rFonts w:ascii="Times New Roman" w:eastAsia="Calibri" w:hAnsi="Times New Roman" w:cs="Times New Roman"/>
          <w:b/>
          <w:i/>
          <w:sz w:val="22"/>
          <w:szCs w:val="22"/>
        </w:rPr>
      </w:pPr>
      <w:r w:rsidRPr="001C5D79">
        <w:rPr>
          <w:rFonts w:ascii="Times New Roman" w:eastAsia="Calibri" w:hAnsi="Times New Roman" w:cs="Times New Roman"/>
          <w:b/>
          <w:i/>
          <w:sz w:val="22"/>
          <w:szCs w:val="22"/>
        </w:rPr>
        <w:t>Changing Laws and Regulations</w:t>
      </w:r>
    </w:p>
    <w:p w14:paraId="79FC7A48" w14:textId="77777777" w:rsidR="001C5D79" w:rsidRPr="001C5D79" w:rsidRDefault="001C5D79" w:rsidP="00AF3482">
      <w:pPr>
        <w:jc w:val="both"/>
        <w:rPr>
          <w:rFonts w:ascii="Times New Roman" w:eastAsia="Calibri" w:hAnsi="Times New Roman" w:cs="Times New Roman"/>
          <w:sz w:val="22"/>
          <w:szCs w:val="22"/>
        </w:rPr>
      </w:pPr>
      <w:r w:rsidRPr="001C5D79">
        <w:rPr>
          <w:rFonts w:ascii="Times New Roman" w:eastAsia="Calibri" w:hAnsi="Times New Roman" w:cs="Times New Roman"/>
          <w:sz w:val="22"/>
          <w:szCs w:val="22"/>
        </w:rPr>
        <w:t>There are many governmental and regulatory boards that routinely add or change their requirements. Although we attempt to plan our work to anticipate the requirements that will affect our engagement; there are times when the timing of such additions or changes make this not possible.</w:t>
      </w:r>
    </w:p>
    <w:p w14:paraId="65EC02CE" w14:textId="77777777" w:rsidR="001C5D79" w:rsidRPr="001C5D79" w:rsidRDefault="001C5D79" w:rsidP="00AF3482">
      <w:pPr>
        <w:jc w:val="both"/>
        <w:rPr>
          <w:rFonts w:ascii="Times New Roman" w:eastAsia="Calibri" w:hAnsi="Times New Roman" w:cs="Times New Roman"/>
          <w:sz w:val="22"/>
          <w:szCs w:val="22"/>
        </w:rPr>
      </w:pPr>
    </w:p>
    <w:p w14:paraId="2A349358" w14:textId="77777777" w:rsidR="001C5D79" w:rsidRPr="001C5D79" w:rsidRDefault="001C5D79" w:rsidP="00AF3482">
      <w:pPr>
        <w:jc w:val="both"/>
        <w:rPr>
          <w:rFonts w:ascii="Times New Roman" w:eastAsia="Calibri" w:hAnsi="Times New Roman" w:cs="Times New Roman"/>
          <w:b/>
          <w:i/>
          <w:sz w:val="22"/>
          <w:szCs w:val="22"/>
        </w:rPr>
      </w:pPr>
      <w:r w:rsidRPr="001C5D79">
        <w:rPr>
          <w:rFonts w:ascii="Times New Roman" w:eastAsia="Calibri" w:hAnsi="Times New Roman" w:cs="Times New Roman"/>
          <w:b/>
          <w:i/>
          <w:sz w:val="22"/>
          <w:szCs w:val="22"/>
        </w:rPr>
        <w:t>Incorrect Accounting Methods or Errors in Client Records</w:t>
      </w:r>
    </w:p>
    <w:p w14:paraId="3E057022" w14:textId="77777777" w:rsidR="001C5D79" w:rsidRPr="001C5D79" w:rsidRDefault="001C5D79" w:rsidP="00AF3482">
      <w:pPr>
        <w:jc w:val="both"/>
        <w:rPr>
          <w:rFonts w:ascii="Times New Roman" w:eastAsia="Calibri" w:hAnsi="Times New Roman" w:cs="Times New Roman"/>
          <w:sz w:val="22"/>
          <w:szCs w:val="22"/>
        </w:rPr>
      </w:pPr>
      <w:r w:rsidRPr="001C5D79">
        <w:rPr>
          <w:rFonts w:ascii="Times New Roman" w:eastAsia="Calibri" w:hAnsi="Times New Roman" w:cs="Times New Roman"/>
          <w:sz w:val="22"/>
          <w:szCs w:val="22"/>
        </w:rPr>
        <w:t>We base our fee estimates on the expectation that client accounting records are in order so that our work can be completed using our standard testing and auditing procedures.  However, should we find numerous accounting errors, incomplete records, or the incorrect application of accounting standards, we may have to do additional work to make the corrections and reflect these changes in the financial statements.</w:t>
      </w:r>
    </w:p>
    <w:p w14:paraId="71ABA808" w14:textId="77777777" w:rsidR="001C5D79" w:rsidRPr="001C5D79" w:rsidRDefault="001C5D79" w:rsidP="00AF3482">
      <w:pPr>
        <w:jc w:val="both"/>
        <w:rPr>
          <w:rFonts w:ascii="Times New Roman" w:eastAsia="Calibri" w:hAnsi="Times New Roman" w:cs="Times New Roman"/>
          <w:sz w:val="22"/>
          <w:szCs w:val="22"/>
        </w:rPr>
      </w:pPr>
    </w:p>
    <w:p w14:paraId="615A3962" w14:textId="77777777" w:rsidR="001C5D79" w:rsidRPr="001C5D79" w:rsidRDefault="001C5D79" w:rsidP="00AF3482">
      <w:pPr>
        <w:jc w:val="both"/>
        <w:rPr>
          <w:rFonts w:ascii="Times New Roman" w:eastAsia="Calibri" w:hAnsi="Times New Roman" w:cs="Times New Roman"/>
          <w:b/>
          <w:i/>
          <w:sz w:val="22"/>
          <w:szCs w:val="22"/>
        </w:rPr>
      </w:pPr>
      <w:r w:rsidRPr="001C5D79">
        <w:rPr>
          <w:rFonts w:ascii="Times New Roman" w:eastAsia="Calibri" w:hAnsi="Times New Roman" w:cs="Times New Roman"/>
          <w:b/>
          <w:i/>
          <w:sz w:val="22"/>
          <w:szCs w:val="22"/>
        </w:rPr>
        <w:t>Failure to Prepare for the Engagement</w:t>
      </w:r>
    </w:p>
    <w:p w14:paraId="5D5855D1" w14:textId="77777777" w:rsidR="001C5D79" w:rsidRPr="001C5D79" w:rsidRDefault="001C5D79" w:rsidP="00AF3482">
      <w:pPr>
        <w:jc w:val="both"/>
        <w:rPr>
          <w:rFonts w:ascii="Times New Roman" w:eastAsia="Calibri" w:hAnsi="Times New Roman" w:cs="Times New Roman"/>
          <w:sz w:val="22"/>
          <w:szCs w:val="22"/>
        </w:rPr>
      </w:pPr>
      <w:r w:rsidRPr="001C5D79">
        <w:rPr>
          <w:rFonts w:ascii="Times New Roman" w:eastAsia="Calibri" w:hAnsi="Times New Roman" w:cs="Times New Roman"/>
          <w:sz w:val="22"/>
          <w:szCs w:val="22"/>
        </w:rPr>
        <w:t>In an effort to maximize value to you, we assign responsibility for the preparation of schedules and documents needed for the engagement to you. We also discuss matters such as availability of your key personnel, deadlines, and work space. If your personnel are unable, for whatever reasons, to provide these materials as previously agreed to, it might substantially increase the work we must do to complete the engagement within the schedule time.</w:t>
      </w:r>
    </w:p>
    <w:p w14:paraId="20E11E60" w14:textId="77777777" w:rsidR="001C5D79" w:rsidRPr="001C5D79" w:rsidRDefault="001C5D79" w:rsidP="00AF3482">
      <w:pPr>
        <w:jc w:val="both"/>
        <w:rPr>
          <w:rFonts w:ascii="Times New Roman" w:eastAsia="Calibri" w:hAnsi="Times New Roman" w:cs="Times New Roman"/>
          <w:sz w:val="22"/>
          <w:szCs w:val="22"/>
        </w:rPr>
      </w:pPr>
    </w:p>
    <w:p w14:paraId="77570E7B" w14:textId="77777777" w:rsidR="001C5D79" w:rsidRPr="001C5D79" w:rsidRDefault="001C5D79" w:rsidP="00AF3482">
      <w:pPr>
        <w:jc w:val="both"/>
        <w:rPr>
          <w:rFonts w:ascii="Times New Roman" w:eastAsia="Calibri" w:hAnsi="Times New Roman" w:cs="Times New Roman"/>
          <w:b/>
          <w:i/>
          <w:sz w:val="22"/>
          <w:szCs w:val="22"/>
        </w:rPr>
      </w:pPr>
      <w:r w:rsidRPr="001C5D79">
        <w:rPr>
          <w:rFonts w:ascii="Times New Roman" w:eastAsia="Calibri" w:hAnsi="Times New Roman" w:cs="Times New Roman"/>
          <w:b/>
          <w:i/>
          <w:sz w:val="22"/>
          <w:szCs w:val="22"/>
        </w:rPr>
        <w:t>Starting and Stopping Our Work</w:t>
      </w:r>
    </w:p>
    <w:p w14:paraId="61D37B12" w14:textId="77777777" w:rsidR="001C5D79" w:rsidRPr="001C5D79" w:rsidRDefault="001C5D79" w:rsidP="00AF3482">
      <w:pPr>
        <w:jc w:val="both"/>
        <w:rPr>
          <w:rFonts w:ascii="Times New Roman" w:eastAsia="Calibri" w:hAnsi="Times New Roman" w:cs="Times New Roman"/>
          <w:sz w:val="22"/>
          <w:szCs w:val="22"/>
        </w:rPr>
      </w:pPr>
      <w:r w:rsidRPr="001C5D79">
        <w:rPr>
          <w:rFonts w:ascii="Times New Roman" w:eastAsia="Calibri" w:hAnsi="Times New Roman" w:cs="Times New Roman"/>
          <w:sz w:val="22"/>
          <w:szCs w:val="22"/>
        </w:rPr>
        <w:t>If we must withdraw our staff because the condition of the company's records, or the failure to provide agreed upon materials within the established timeline for the engagement, we will not be able to perform our work in a timely, efficient manner as established by our engagement plan. This will result in additional fees as we must reschedule our personnel and incur additional start-up costs.</w:t>
      </w:r>
    </w:p>
    <w:p w14:paraId="09253B15" w14:textId="77777777" w:rsidR="001C5D79" w:rsidRPr="001C5D79" w:rsidRDefault="001C5D79" w:rsidP="00AF3482">
      <w:pPr>
        <w:tabs>
          <w:tab w:val="left" w:pos="-1440"/>
          <w:tab w:val="left" w:pos="-720"/>
          <w:tab w:val="left" w:pos="288"/>
          <w:tab w:val="left" w:pos="360"/>
          <w:tab w:val="left" w:pos="720"/>
          <w:tab w:val="left" w:pos="1080"/>
          <w:tab w:val="left" w:pos="1440"/>
          <w:tab w:val="left" w:pos="5760"/>
        </w:tabs>
        <w:jc w:val="both"/>
        <w:rPr>
          <w:rFonts w:ascii="Times New Roman" w:hAnsi="Times New Roman" w:cs="Times New Roman"/>
          <w:sz w:val="22"/>
          <w:szCs w:val="22"/>
          <w:u w:val="single"/>
        </w:rPr>
      </w:pPr>
    </w:p>
    <w:p w14:paraId="74584A6D" w14:textId="77777777" w:rsidR="00DB0A0E" w:rsidRPr="00AD0316" w:rsidRDefault="00DB0A0E" w:rsidP="00AF3482">
      <w:pPr>
        <w:jc w:val="both"/>
        <w:rPr>
          <w:rFonts w:ascii="Times New Roman" w:hAnsi="Times New Roman" w:cs="Times New Roman"/>
          <w:sz w:val="22"/>
          <w:szCs w:val="22"/>
        </w:rPr>
      </w:pPr>
    </w:p>
    <w:sectPr w:rsidR="00DB0A0E" w:rsidRPr="00AD0316" w:rsidSect="00164DC8">
      <w:headerReference w:type="default" r:id="rId8"/>
      <w:footerReference w:type="even" r:id="rId9"/>
      <w:footerReference w:type="default" r:id="rId10"/>
      <w:headerReference w:type="first" r:id="rId11"/>
      <w:footerReference w:type="first" r:id="rId12"/>
      <w:pgSz w:w="12240" w:h="15840"/>
      <w:pgMar w:top="1080" w:right="1440" w:bottom="720" w:left="1440" w:header="108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20F98" w14:textId="77777777" w:rsidR="004766B4" w:rsidRDefault="004766B4" w:rsidP="00DB0A0E">
      <w:r>
        <w:separator/>
      </w:r>
    </w:p>
  </w:endnote>
  <w:endnote w:type="continuationSeparator" w:id="0">
    <w:p w14:paraId="4F42436B" w14:textId="77777777" w:rsidR="004766B4" w:rsidRDefault="004766B4" w:rsidP="00DB0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65FF" w14:textId="77777777" w:rsidR="00AF3F49" w:rsidRDefault="007B7B51" w:rsidP="007B7B51">
    <w:pPr>
      <w:pStyle w:val="DocID"/>
    </w:pPr>
    <w:r w:rsidRPr="007B7B51">
      <w:t>57853192v.2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58609" w14:textId="77777777" w:rsidR="00AF3F49" w:rsidRDefault="007B7B51" w:rsidP="007B7B51">
    <w:pPr>
      <w:pStyle w:val="DocID"/>
    </w:pPr>
    <w:r w:rsidRPr="007B7B51">
      <w:t>57853192v.2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3B353" w14:textId="77777777" w:rsidR="00AF3F49" w:rsidRDefault="007B7B51" w:rsidP="007B7B51">
    <w:pPr>
      <w:pStyle w:val="DocID"/>
    </w:pPr>
    <w:r w:rsidRPr="007B7B51">
      <w:t>57853192v.2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1C1E5" w14:textId="77777777" w:rsidR="004766B4" w:rsidRDefault="004766B4" w:rsidP="00DB0A0E">
      <w:r>
        <w:separator/>
      </w:r>
    </w:p>
  </w:footnote>
  <w:footnote w:type="continuationSeparator" w:id="0">
    <w:p w14:paraId="67733C35" w14:textId="77777777" w:rsidR="004766B4" w:rsidRDefault="004766B4" w:rsidP="00DB0A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6B4E1" w14:textId="455C938F" w:rsidR="00F87692" w:rsidRPr="00F87692" w:rsidRDefault="00335321">
    <w:pPr>
      <w:pStyle w:val="Header"/>
      <w:rPr>
        <w:rFonts w:ascii="Times New Roman" w:hAnsi="Times New Roman" w:cs="Times New Roman"/>
        <w:sz w:val="22"/>
        <w:szCs w:val="22"/>
      </w:rPr>
    </w:pPr>
    <w:r>
      <w:rPr>
        <w:rFonts w:ascii="TimesNewRomanPSMT" w:hAnsi="TimesNewRomanPSMT" w:cs="TimesNewRomanPSMT"/>
        <w:sz w:val="22"/>
        <w:szCs w:val="22"/>
      </w:rPr>
      <w:t>[Company]</w:t>
    </w:r>
  </w:p>
  <w:p w14:paraId="18761E6A" w14:textId="77777777" w:rsidR="00014A68" w:rsidRDefault="00014A68">
    <w:pPr>
      <w:pStyle w:val="Header"/>
      <w:rPr>
        <w:rFonts w:ascii="Times New Roman" w:hAnsi="Times New Roman" w:cs="Times New Roman"/>
        <w:noProof/>
        <w:sz w:val="22"/>
        <w:szCs w:val="22"/>
      </w:rPr>
    </w:pPr>
    <w:r>
      <w:rPr>
        <w:rFonts w:ascii="Times New Roman" w:hAnsi="Times New Roman" w:cs="Times New Roman"/>
        <w:sz w:val="22"/>
        <w:szCs w:val="22"/>
      </w:rPr>
      <w:t xml:space="preserve">Page </w:t>
    </w:r>
    <w:r w:rsidRPr="00014A68">
      <w:rPr>
        <w:rFonts w:ascii="Times New Roman" w:hAnsi="Times New Roman" w:cs="Times New Roman"/>
        <w:sz w:val="22"/>
        <w:szCs w:val="22"/>
      </w:rPr>
      <w:fldChar w:fldCharType="begin"/>
    </w:r>
    <w:r w:rsidRPr="00014A68">
      <w:rPr>
        <w:rFonts w:ascii="Times New Roman" w:hAnsi="Times New Roman" w:cs="Times New Roman"/>
        <w:sz w:val="22"/>
        <w:szCs w:val="22"/>
      </w:rPr>
      <w:instrText xml:space="preserve"> PAGE   \* MERGEFORMAT </w:instrText>
    </w:r>
    <w:r w:rsidRPr="00014A68">
      <w:rPr>
        <w:rFonts w:ascii="Times New Roman" w:hAnsi="Times New Roman" w:cs="Times New Roman"/>
        <w:sz w:val="22"/>
        <w:szCs w:val="22"/>
      </w:rPr>
      <w:fldChar w:fldCharType="separate"/>
    </w:r>
    <w:r w:rsidR="007B7B51">
      <w:rPr>
        <w:rFonts w:ascii="Times New Roman" w:hAnsi="Times New Roman" w:cs="Times New Roman"/>
        <w:noProof/>
        <w:sz w:val="22"/>
        <w:szCs w:val="22"/>
      </w:rPr>
      <w:t>4</w:t>
    </w:r>
    <w:r w:rsidRPr="00014A68">
      <w:rPr>
        <w:rFonts w:ascii="Times New Roman" w:hAnsi="Times New Roman" w:cs="Times New Roman"/>
        <w:noProof/>
        <w:sz w:val="22"/>
        <w:szCs w:val="22"/>
      </w:rPr>
      <w:fldChar w:fldCharType="end"/>
    </w:r>
  </w:p>
  <w:p w14:paraId="067999F5" w14:textId="77777777" w:rsidR="00622056" w:rsidRPr="00014A68" w:rsidRDefault="00622056">
    <w:pPr>
      <w:pStyle w:val="Header"/>
      <w:rPr>
        <w:rFonts w:ascii="Times New Roman" w:hAnsi="Times New Roman" w:cs="Times New Roman"/>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61E12" w14:textId="5CA5CE54" w:rsidR="00DB0A0E" w:rsidRDefault="00DB0A0E" w:rsidP="00DB0A0E">
    <w:pPr>
      <w:pStyle w:val="Header"/>
      <w:tabs>
        <w:tab w:val="clear" w:pos="4320"/>
        <w:tab w:val="clear" w:pos="8640"/>
        <w:tab w:val="left" w:pos="1787"/>
        <w:tab w:val="left" w:pos="1827"/>
      </w:tabs>
      <w:spacing w:after="14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5F2338"/>
    <w:multiLevelType w:val="hybridMultilevel"/>
    <w:tmpl w:val="75E6959C"/>
    <w:lvl w:ilvl="0" w:tplc="AED46726">
      <w:start w:val="1"/>
      <w:numFmt w:val="decimal"/>
      <w:lvlText w:val="%1."/>
      <w:lvlJc w:val="left"/>
      <w:pPr>
        <w:tabs>
          <w:tab w:val="num" w:pos="1440"/>
        </w:tabs>
        <w:ind w:left="720" w:hanging="360"/>
      </w:pPr>
      <w:rPr>
        <w:rFonts w:hint="default"/>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1" w15:restartNumberingAfterBreak="0">
    <w:nsid w:val="26EF6315"/>
    <w:multiLevelType w:val="hybridMultilevel"/>
    <w:tmpl w:val="10FAA7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8DD57DF"/>
    <w:multiLevelType w:val="hybridMultilevel"/>
    <w:tmpl w:val="8728A9F4"/>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15:restartNumberingAfterBreak="0">
    <w:nsid w:val="2FE064A4"/>
    <w:multiLevelType w:val="hybridMultilevel"/>
    <w:tmpl w:val="8E200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ABB6089"/>
    <w:multiLevelType w:val="hybridMultilevel"/>
    <w:tmpl w:val="D620216A"/>
    <w:lvl w:ilvl="0" w:tplc="04090001">
      <w:start w:val="1"/>
      <w:numFmt w:val="bullet"/>
      <w:lvlText w:val=""/>
      <w:lvlJc w:val="left"/>
      <w:pPr>
        <w:ind w:left="1050" w:hanging="360"/>
      </w:pPr>
      <w:rPr>
        <w:rFonts w:ascii="Symbol" w:hAnsi="Symbol" w:hint="default"/>
      </w:rPr>
    </w:lvl>
    <w:lvl w:ilvl="1" w:tplc="04090003">
      <w:start w:val="1"/>
      <w:numFmt w:val="bullet"/>
      <w:lvlText w:val="o"/>
      <w:lvlJc w:val="left"/>
      <w:pPr>
        <w:ind w:left="1770" w:hanging="360"/>
      </w:pPr>
      <w:rPr>
        <w:rFonts w:ascii="Courier New" w:hAnsi="Courier New" w:cs="Courier New" w:hint="default"/>
      </w:rPr>
    </w:lvl>
    <w:lvl w:ilvl="2" w:tplc="04090005">
      <w:start w:val="1"/>
      <w:numFmt w:val="bullet"/>
      <w:lvlText w:val=""/>
      <w:lvlJc w:val="left"/>
      <w:pPr>
        <w:ind w:left="2490" w:hanging="360"/>
      </w:pPr>
      <w:rPr>
        <w:rFonts w:ascii="Wingdings" w:hAnsi="Wingdings" w:hint="default"/>
      </w:rPr>
    </w:lvl>
    <w:lvl w:ilvl="3" w:tplc="04090001" w:tentative="1">
      <w:start w:val="1"/>
      <w:numFmt w:val="bullet"/>
      <w:lvlText w:val=""/>
      <w:lvlJc w:val="left"/>
      <w:pPr>
        <w:ind w:left="3210" w:hanging="360"/>
      </w:pPr>
      <w:rPr>
        <w:rFonts w:ascii="Symbol" w:hAnsi="Symbol" w:hint="default"/>
      </w:rPr>
    </w:lvl>
    <w:lvl w:ilvl="4" w:tplc="04090003" w:tentative="1">
      <w:start w:val="1"/>
      <w:numFmt w:val="bullet"/>
      <w:lvlText w:val="o"/>
      <w:lvlJc w:val="left"/>
      <w:pPr>
        <w:ind w:left="3930" w:hanging="360"/>
      </w:pPr>
      <w:rPr>
        <w:rFonts w:ascii="Courier New" w:hAnsi="Courier New" w:cs="Courier New" w:hint="default"/>
      </w:rPr>
    </w:lvl>
    <w:lvl w:ilvl="5" w:tplc="04090005" w:tentative="1">
      <w:start w:val="1"/>
      <w:numFmt w:val="bullet"/>
      <w:lvlText w:val=""/>
      <w:lvlJc w:val="left"/>
      <w:pPr>
        <w:ind w:left="4650" w:hanging="360"/>
      </w:pPr>
      <w:rPr>
        <w:rFonts w:ascii="Wingdings" w:hAnsi="Wingdings" w:hint="default"/>
      </w:rPr>
    </w:lvl>
    <w:lvl w:ilvl="6" w:tplc="04090001" w:tentative="1">
      <w:start w:val="1"/>
      <w:numFmt w:val="bullet"/>
      <w:lvlText w:val=""/>
      <w:lvlJc w:val="left"/>
      <w:pPr>
        <w:ind w:left="5370" w:hanging="360"/>
      </w:pPr>
      <w:rPr>
        <w:rFonts w:ascii="Symbol" w:hAnsi="Symbol" w:hint="default"/>
      </w:rPr>
    </w:lvl>
    <w:lvl w:ilvl="7" w:tplc="04090003" w:tentative="1">
      <w:start w:val="1"/>
      <w:numFmt w:val="bullet"/>
      <w:lvlText w:val="o"/>
      <w:lvlJc w:val="left"/>
      <w:pPr>
        <w:ind w:left="6090" w:hanging="360"/>
      </w:pPr>
      <w:rPr>
        <w:rFonts w:ascii="Courier New" w:hAnsi="Courier New" w:cs="Courier New" w:hint="default"/>
      </w:rPr>
    </w:lvl>
    <w:lvl w:ilvl="8" w:tplc="04090005" w:tentative="1">
      <w:start w:val="1"/>
      <w:numFmt w:val="bullet"/>
      <w:lvlText w:val=""/>
      <w:lvlJc w:val="left"/>
      <w:pPr>
        <w:ind w:left="6810" w:hanging="360"/>
      </w:pPr>
      <w:rPr>
        <w:rFonts w:ascii="Wingdings" w:hAnsi="Wingdings" w:hint="default"/>
      </w:rPr>
    </w:lvl>
  </w:abstractNum>
  <w:abstractNum w:abstractNumId="5" w15:restartNumberingAfterBreak="0">
    <w:nsid w:val="3E837707"/>
    <w:multiLevelType w:val="hybridMultilevel"/>
    <w:tmpl w:val="CBAC184E"/>
    <w:lvl w:ilvl="0" w:tplc="FBE63ACA">
      <w:start w:val="1"/>
      <w:numFmt w:val="decimal"/>
      <w:lvlText w:val="%1."/>
      <w:lvlJc w:val="left"/>
      <w:pPr>
        <w:ind w:left="1440" w:hanging="360"/>
      </w:pPr>
      <w:rPr>
        <w:b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59B1F41"/>
    <w:multiLevelType w:val="hybridMultilevel"/>
    <w:tmpl w:val="649E71CA"/>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7876E2"/>
    <w:multiLevelType w:val="hybridMultilevel"/>
    <w:tmpl w:val="6DF860B8"/>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8" w15:restartNumberingAfterBreak="0">
    <w:nsid w:val="664C4D15"/>
    <w:multiLevelType w:val="hybridMultilevel"/>
    <w:tmpl w:val="DBDC150A"/>
    <w:lvl w:ilvl="0" w:tplc="04090001">
      <w:start w:val="1"/>
      <w:numFmt w:val="bullet"/>
      <w:lvlText w:val=""/>
      <w:lvlJc w:val="left"/>
      <w:pPr>
        <w:tabs>
          <w:tab w:val="num" w:pos="1440"/>
        </w:tabs>
        <w:ind w:left="1440" w:hanging="360"/>
      </w:pPr>
      <w:rPr>
        <w:rFonts w:ascii="Symbol" w:hAnsi="Symbol" w:hint="default"/>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9" w15:restartNumberingAfterBreak="0">
    <w:nsid w:val="77BC4A3B"/>
    <w:multiLevelType w:val="hybridMultilevel"/>
    <w:tmpl w:val="B5A63EC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32773865">
    <w:abstractNumId w:val="0"/>
  </w:num>
  <w:num w:numId="2" w16cid:durableId="338119722">
    <w:abstractNumId w:val="3"/>
  </w:num>
  <w:num w:numId="3" w16cid:durableId="1597859203">
    <w:abstractNumId w:val="1"/>
  </w:num>
  <w:num w:numId="4" w16cid:durableId="14227518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43229978">
    <w:abstractNumId w:val="0"/>
  </w:num>
  <w:num w:numId="6" w16cid:durableId="1491021734">
    <w:abstractNumId w:val="9"/>
  </w:num>
  <w:num w:numId="7" w16cid:durableId="654649363">
    <w:abstractNumId w:val="5"/>
  </w:num>
  <w:num w:numId="8" w16cid:durableId="1394694984">
    <w:abstractNumId w:val="4"/>
  </w:num>
  <w:num w:numId="9" w16cid:durableId="1180270085">
    <w:abstractNumId w:val="2"/>
  </w:num>
  <w:num w:numId="10" w16cid:durableId="1707751488">
    <w:abstractNumId w:val="6"/>
  </w:num>
  <w:num w:numId="11" w16cid:durableId="983510476">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ancy Reimer">
    <w15:presenceInfo w15:providerId="AD" w15:userId="S-1-5-21-671543761-1684293656-3524004408-192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316"/>
    <w:rsid w:val="00014A68"/>
    <w:rsid w:val="00042231"/>
    <w:rsid w:val="00075B0A"/>
    <w:rsid w:val="000C3A77"/>
    <w:rsid w:val="00164DC8"/>
    <w:rsid w:val="001C5D79"/>
    <w:rsid w:val="001D4816"/>
    <w:rsid w:val="002428CD"/>
    <w:rsid w:val="002B3075"/>
    <w:rsid w:val="00335321"/>
    <w:rsid w:val="003529F9"/>
    <w:rsid w:val="00371855"/>
    <w:rsid w:val="004046EB"/>
    <w:rsid w:val="004766B4"/>
    <w:rsid w:val="004A5C6D"/>
    <w:rsid w:val="004C1ED2"/>
    <w:rsid w:val="004D170E"/>
    <w:rsid w:val="004E1EB0"/>
    <w:rsid w:val="005221C7"/>
    <w:rsid w:val="00545612"/>
    <w:rsid w:val="005B1D3B"/>
    <w:rsid w:val="005F273B"/>
    <w:rsid w:val="00622056"/>
    <w:rsid w:val="00671589"/>
    <w:rsid w:val="006B53E1"/>
    <w:rsid w:val="00740A75"/>
    <w:rsid w:val="0075536C"/>
    <w:rsid w:val="0076066B"/>
    <w:rsid w:val="007A30E2"/>
    <w:rsid w:val="007B7B51"/>
    <w:rsid w:val="00894663"/>
    <w:rsid w:val="008F270F"/>
    <w:rsid w:val="00903666"/>
    <w:rsid w:val="009336F9"/>
    <w:rsid w:val="00944495"/>
    <w:rsid w:val="00981A7A"/>
    <w:rsid w:val="00A5402B"/>
    <w:rsid w:val="00A97100"/>
    <w:rsid w:val="00AD0316"/>
    <w:rsid w:val="00AD084C"/>
    <w:rsid w:val="00AE7B39"/>
    <w:rsid w:val="00AF3482"/>
    <w:rsid w:val="00AF3F49"/>
    <w:rsid w:val="00C2591D"/>
    <w:rsid w:val="00C8580F"/>
    <w:rsid w:val="00CD22C2"/>
    <w:rsid w:val="00CD4690"/>
    <w:rsid w:val="00CF581B"/>
    <w:rsid w:val="00D851B3"/>
    <w:rsid w:val="00DB0A0E"/>
    <w:rsid w:val="00E2798A"/>
    <w:rsid w:val="00EB777B"/>
    <w:rsid w:val="00F2633E"/>
    <w:rsid w:val="00F7095E"/>
    <w:rsid w:val="00F87692"/>
    <w:rsid w:val="00FC60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BCB2B7A"/>
  <w14:defaultImageDpi w14:val="330"/>
  <w15:docId w15:val="{74C00D7F-4D69-48A0-A625-89A141BE3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0A0E"/>
    <w:pPr>
      <w:tabs>
        <w:tab w:val="center" w:pos="4320"/>
        <w:tab w:val="right" w:pos="8640"/>
      </w:tabs>
    </w:pPr>
  </w:style>
  <w:style w:type="character" w:customStyle="1" w:styleId="HeaderChar">
    <w:name w:val="Header Char"/>
    <w:basedOn w:val="DefaultParagraphFont"/>
    <w:link w:val="Header"/>
    <w:uiPriority w:val="99"/>
    <w:rsid w:val="00DB0A0E"/>
  </w:style>
  <w:style w:type="paragraph" w:styleId="Footer">
    <w:name w:val="footer"/>
    <w:basedOn w:val="Normal"/>
    <w:link w:val="FooterChar"/>
    <w:uiPriority w:val="99"/>
    <w:unhideWhenUsed/>
    <w:rsid w:val="00DB0A0E"/>
    <w:pPr>
      <w:tabs>
        <w:tab w:val="center" w:pos="4320"/>
        <w:tab w:val="right" w:pos="8640"/>
      </w:tabs>
    </w:pPr>
  </w:style>
  <w:style w:type="character" w:customStyle="1" w:styleId="FooterChar">
    <w:name w:val="Footer Char"/>
    <w:basedOn w:val="DefaultParagraphFont"/>
    <w:link w:val="Footer"/>
    <w:uiPriority w:val="99"/>
    <w:rsid w:val="00DB0A0E"/>
  </w:style>
  <w:style w:type="paragraph" w:styleId="BalloonText">
    <w:name w:val="Balloon Text"/>
    <w:basedOn w:val="Normal"/>
    <w:link w:val="BalloonTextChar"/>
    <w:uiPriority w:val="99"/>
    <w:semiHidden/>
    <w:unhideWhenUsed/>
    <w:rsid w:val="00DB0A0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B0A0E"/>
    <w:rPr>
      <w:rFonts w:ascii="Lucida Grande" w:hAnsi="Lucida Grande" w:cs="Lucida Grande"/>
      <w:sz w:val="18"/>
      <w:szCs w:val="18"/>
    </w:rPr>
  </w:style>
  <w:style w:type="paragraph" w:styleId="ListParagraph">
    <w:name w:val="List Paragraph"/>
    <w:basedOn w:val="Normal"/>
    <w:uiPriority w:val="34"/>
    <w:qFormat/>
    <w:rsid w:val="00EB777B"/>
    <w:pPr>
      <w:ind w:left="720"/>
      <w:contextualSpacing/>
    </w:pPr>
  </w:style>
  <w:style w:type="paragraph" w:styleId="Revision">
    <w:name w:val="Revision"/>
    <w:hidden/>
    <w:uiPriority w:val="99"/>
    <w:semiHidden/>
    <w:rsid w:val="006B53E1"/>
  </w:style>
  <w:style w:type="paragraph" w:customStyle="1" w:styleId="DocID">
    <w:name w:val="DocID"/>
    <w:basedOn w:val="Normal"/>
    <w:next w:val="Footer"/>
    <w:uiPriority w:val="99"/>
    <w:unhideWhenUsed/>
    <w:rsid w:val="00AF3F49"/>
    <w:rPr>
      <w:rFonts w:ascii="Times New Roman" w:eastAsiaTheme="minorHAnsi" w:hAnsi="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7139881">
      <w:bodyDiv w:val="1"/>
      <w:marLeft w:val="0"/>
      <w:marRight w:val="0"/>
      <w:marTop w:val="0"/>
      <w:marBottom w:val="0"/>
      <w:divBdr>
        <w:top w:val="none" w:sz="0" w:space="0" w:color="auto"/>
        <w:left w:val="none" w:sz="0" w:space="0" w:color="auto"/>
        <w:bottom w:val="none" w:sz="0" w:space="0" w:color="auto"/>
        <w:right w:val="none" w:sz="0" w:space="0" w:color="auto"/>
      </w:divBdr>
    </w:div>
    <w:div w:id="8281314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www.imanage.com/work/xmlschema">
  <documentid>IMANAGE!15720666.1</documentid>
  <senderid>NREIMER</senderid>
  <senderemail>NREIMER@FMGLAW.COM</senderemail>
  <lastmodified>2019-07-08T17:17:00.0000000-04:00</lastmodified>
  <database>IMANAGE</database>
</properties>
</file>

<file path=customXml/itemProps1.xml><?xml version="1.0" encoding="utf-8"?>
<ds:datastoreItem xmlns:ds="http://schemas.openxmlformats.org/officeDocument/2006/customXml" ds:itemID="{BBB087FC-3D41-401D-B40E-47EDFBF9C5B3}">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6</Pages>
  <Words>2615</Words>
  <Characters>14310</Characters>
  <Application>Microsoft Office Word</Application>
  <DocSecurity>0</DocSecurity>
  <Lines>280</Lines>
  <Paragraphs>118</Paragraphs>
  <ScaleCrop>false</ScaleCrop>
  <HeadingPairs>
    <vt:vector size="2" baseType="variant">
      <vt:variant>
        <vt:lpstr>Title</vt:lpstr>
      </vt:variant>
      <vt:variant>
        <vt:i4>1</vt:i4>
      </vt:variant>
    </vt:vector>
  </HeadingPairs>
  <TitlesOfParts>
    <vt:vector size="1" baseType="lpstr">
      <vt:lpstr>
  </vt:lpstr>
    </vt:vector>
  </TitlesOfParts>
  <Company>
  </Company>
  <LinksUpToDate>false</LinksUpToDate>
  <CharactersWithSpaces>16807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dc:creator>
  <cp:keywords>
  </cp:keywords>
  <dc:description>
  </dc:description>
  <cp:lastModifiedBy>Tiley S. Jones</cp:lastModifiedBy>
  <cp:revision>4</cp:revision>
  <dcterms:created xsi:type="dcterms:W3CDTF">2019-07-08T16:15:00Z</dcterms:created>
  <dcterms:modified xsi:type="dcterms:W3CDTF">2024-07-26T15:24:00Z</dcterms:modified>
</cp:coreProperties>
</file>